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CF6" w:rsidRPr="00157CF6" w:rsidRDefault="00157CF6" w:rsidP="00157CF6">
      <w:pPr>
        <w:spacing w:after="0" w:line="240" w:lineRule="auto"/>
        <w:jc w:val="center"/>
        <w:outlineLvl w:val="0"/>
        <w:rPr>
          <w:rFonts w:ascii="Verdana" w:eastAsia="Times New Roman" w:hAnsi="Verdana" w:cs="Times New Roman"/>
          <w:b/>
          <w:bCs/>
          <w:color w:val="000000"/>
          <w:kern w:val="36"/>
          <w:sz w:val="29"/>
          <w:szCs w:val="29"/>
          <w:lang w:eastAsia="ru-RU"/>
        </w:rPr>
      </w:pPr>
      <w:r w:rsidRPr="00157CF6">
        <w:rPr>
          <w:rFonts w:ascii="Verdana" w:eastAsia="Times New Roman" w:hAnsi="Verdana" w:cs="Times New Roman"/>
          <w:b/>
          <w:bCs/>
          <w:color w:val="000000"/>
          <w:kern w:val="36"/>
          <w:sz w:val="29"/>
          <w:szCs w:val="29"/>
          <w:lang w:eastAsia="ru-RU"/>
        </w:rPr>
        <w:t>Двухкомпонентный концентрат для приготовления напитка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45"/>
      </w:tblGrid>
      <w:tr w:rsidR="00157CF6" w:rsidRPr="00157CF6" w:rsidTr="00157CF6">
        <w:trPr>
          <w:tblCellSpacing w:w="15" w:type="dxa"/>
        </w:trPr>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734"/>
              <w:gridCol w:w="3621"/>
            </w:tblGrid>
            <w:tr w:rsidR="00157CF6" w:rsidRPr="00157CF6">
              <w:trPr>
                <w:tblCellSpacing w:w="15" w:type="dxa"/>
              </w:trPr>
              <w:tc>
                <w:tcPr>
                  <w:tcW w:w="0" w:type="auto"/>
                  <w:gridSpan w:val="2"/>
                  <w:tcMar>
                    <w:top w:w="15" w:type="dxa"/>
                    <w:left w:w="75" w:type="dxa"/>
                    <w:bottom w:w="15" w:type="dxa"/>
                    <w:right w:w="1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9193"/>
                    <w:gridCol w:w="6"/>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p>
                    </w:tc>
                    <w:tc>
                      <w:tcPr>
                        <w:tcW w:w="9356" w:type="dxa"/>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p>
                    </w:tc>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p>
                    </w:tc>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501"/>
                          <w:gridCol w:w="917"/>
                          <w:gridCol w:w="501"/>
                          <w:gridCol w:w="3825"/>
                          <w:gridCol w:w="501"/>
                          <w:gridCol w:w="917"/>
                          <w:gridCol w:w="8"/>
                        </w:tblGrid>
                        <w:tr w:rsidR="00157CF6" w:rsidRPr="00157CF6">
                          <w:trPr>
                            <w:trHeight w:val="510"/>
                            <w:tblCellSpacing w:w="0" w:type="dxa"/>
                          </w:trPr>
                          <w:tc>
                            <w:tcPr>
                              <w:tcW w:w="284" w:type="dxa"/>
                              <w:hideMark/>
                            </w:tcPr>
                            <w:p w:rsidR="00157CF6" w:rsidRPr="00157CF6" w:rsidRDefault="00157CF6" w:rsidP="00157CF6">
                              <w:pPr>
                                <w:spacing w:after="0" w:line="240" w:lineRule="auto"/>
                                <w:rPr>
                                  <w:rFonts w:ascii="Verdana" w:eastAsia="Times New Roman" w:hAnsi="Verdana" w:cs="Times New Roman"/>
                                  <w:sz w:val="17"/>
                                  <w:szCs w:val="17"/>
                                  <w:lang w:eastAsia="ru-RU"/>
                                </w:rPr>
                              </w:pPr>
                              <w:r w:rsidRPr="00157CF6">
                                <w:rPr>
                                  <w:rFonts w:ascii="Verdana" w:eastAsia="Times New Roman" w:hAnsi="Verdana" w:cs="Times New Roman"/>
                                  <w:sz w:val="17"/>
                                  <w:szCs w:val="17"/>
                                  <w:lang w:eastAsia="ru-RU"/>
                                </w:rPr>
                                <w:t>(19)</w:t>
                              </w:r>
                            </w:p>
                          </w:tc>
                          <w:tc>
                            <w:tcPr>
                              <w:tcW w:w="680" w:type="dxa"/>
                              <w:hideMark/>
                            </w:tcPr>
                            <w:p w:rsidR="00157CF6" w:rsidRPr="00157CF6" w:rsidRDefault="00157CF6" w:rsidP="00157CF6">
                              <w:pPr>
                                <w:spacing w:after="0" w:line="240" w:lineRule="auto"/>
                                <w:jc w:val="right"/>
                                <w:rPr>
                                  <w:rFonts w:ascii="Arial Black" w:eastAsia="Times New Roman" w:hAnsi="Arial Black" w:cs="Times New Roman"/>
                                  <w:sz w:val="36"/>
                                  <w:szCs w:val="36"/>
                                  <w:lang w:eastAsia="ru-RU"/>
                                </w:rPr>
                              </w:pPr>
                              <w:r w:rsidRPr="00157CF6">
                                <w:rPr>
                                  <w:rFonts w:ascii="Arial Black" w:eastAsia="Times New Roman" w:hAnsi="Arial Black" w:cs="Times New Roman"/>
                                  <w:sz w:val="36"/>
                                  <w:szCs w:val="36"/>
                                  <w:lang w:eastAsia="ru-RU"/>
                                </w:rPr>
                                <w:t>RU</w:t>
                              </w:r>
                            </w:p>
                          </w:tc>
                          <w:tc>
                            <w:tcPr>
                              <w:tcW w:w="284" w:type="dxa"/>
                              <w:hideMark/>
                            </w:tcPr>
                            <w:p w:rsidR="00157CF6" w:rsidRPr="00157CF6" w:rsidRDefault="00157CF6" w:rsidP="00157CF6">
                              <w:pPr>
                                <w:spacing w:after="0" w:line="240" w:lineRule="auto"/>
                                <w:rPr>
                                  <w:rFonts w:ascii="Verdana" w:eastAsia="Times New Roman" w:hAnsi="Verdana" w:cs="Times New Roman"/>
                                  <w:sz w:val="17"/>
                                  <w:szCs w:val="17"/>
                                  <w:lang w:eastAsia="ru-RU"/>
                                </w:rPr>
                              </w:pPr>
                              <w:r w:rsidRPr="00157CF6">
                                <w:rPr>
                                  <w:rFonts w:ascii="Verdana" w:eastAsia="Times New Roman" w:hAnsi="Verdana" w:cs="Times New Roman"/>
                                  <w:sz w:val="17"/>
                                  <w:szCs w:val="17"/>
                                  <w:lang w:eastAsia="ru-RU"/>
                                </w:rPr>
                                <w:t>(11)</w:t>
                              </w:r>
                            </w:p>
                          </w:tc>
                          <w:tc>
                            <w:tcPr>
                              <w:tcW w:w="2835" w:type="dxa"/>
                              <w:hideMark/>
                            </w:tcPr>
                            <w:p w:rsidR="00157CF6" w:rsidRPr="00157CF6" w:rsidRDefault="00157CF6" w:rsidP="00157CF6">
                              <w:pPr>
                                <w:spacing w:after="0" w:line="240" w:lineRule="auto"/>
                                <w:jc w:val="right"/>
                                <w:rPr>
                                  <w:rFonts w:ascii="Arial Black" w:eastAsia="Times New Roman" w:hAnsi="Arial Black" w:cs="Times New Roman"/>
                                  <w:sz w:val="36"/>
                                  <w:szCs w:val="36"/>
                                  <w:lang w:eastAsia="ru-RU"/>
                                </w:rPr>
                              </w:pPr>
                              <w:r w:rsidRPr="00157CF6">
                                <w:rPr>
                                  <w:rFonts w:ascii="Arial Black" w:eastAsia="Times New Roman" w:hAnsi="Arial Black" w:cs="Times New Roman"/>
                                  <w:sz w:val="36"/>
                                  <w:szCs w:val="36"/>
                                  <w:lang w:eastAsia="ru-RU"/>
                                </w:rPr>
                                <w:t>2482752</w:t>
                              </w:r>
                            </w:p>
                          </w:tc>
                          <w:tc>
                            <w:tcPr>
                              <w:tcW w:w="284" w:type="dxa"/>
                              <w:hideMark/>
                            </w:tcPr>
                            <w:p w:rsidR="00157CF6" w:rsidRPr="00157CF6" w:rsidRDefault="00157CF6" w:rsidP="00157CF6">
                              <w:pPr>
                                <w:spacing w:after="0" w:line="240" w:lineRule="auto"/>
                                <w:rPr>
                                  <w:rFonts w:ascii="Verdana" w:eastAsia="Times New Roman" w:hAnsi="Verdana" w:cs="Times New Roman"/>
                                  <w:sz w:val="17"/>
                                  <w:szCs w:val="17"/>
                                  <w:lang w:eastAsia="ru-RU"/>
                                </w:rPr>
                              </w:pPr>
                              <w:r w:rsidRPr="00157CF6">
                                <w:rPr>
                                  <w:rFonts w:ascii="Verdana" w:eastAsia="Times New Roman" w:hAnsi="Verdana" w:cs="Times New Roman"/>
                                  <w:sz w:val="17"/>
                                  <w:szCs w:val="17"/>
                                  <w:lang w:eastAsia="ru-RU"/>
                                </w:rPr>
                                <w:t>(13)</w:t>
                              </w:r>
                            </w:p>
                          </w:tc>
                          <w:tc>
                            <w:tcPr>
                              <w:tcW w:w="680" w:type="dxa"/>
                              <w:hideMark/>
                            </w:tcPr>
                            <w:p w:rsidR="00157CF6" w:rsidRPr="00157CF6" w:rsidRDefault="00157CF6" w:rsidP="00157CF6">
                              <w:pPr>
                                <w:spacing w:after="0" w:line="240" w:lineRule="auto"/>
                                <w:jc w:val="right"/>
                                <w:rPr>
                                  <w:rFonts w:ascii="Arial Black" w:eastAsia="Times New Roman" w:hAnsi="Arial Black" w:cs="Times New Roman"/>
                                  <w:sz w:val="36"/>
                                  <w:szCs w:val="36"/>
                                  <w:lang w:eastAsia="ru-RU"/>
                                </w:rPr>
                              </w:pPr>
                              <w:r w:rsidRPr="00157CF6">
                                <w:rPr>
                                  <w:rFonts w:ascii="Arial Black" w:eastAsia="Times New Roman" w:hAnsi="Arial Black" w:cs="Times New Roman"/>
                                  <w:sz w:val="36"/>
                                  <w:szCs w:val="36"/>
                                  <w:lang w:eastAsia="ru-RU"/>
                                </w:rPr>
                                <w:t>C1</w:t>
                              </w:r>
                            </w:p>
                          </w:tc>
                          <w:tc>
                            <w:tcPr>
                              <w:tcW w:w="0" w:type="auto"/>
                              <w:hideMark/>
                            </w:tcPr>
                            <w:p w:rsidR="00157CF6" w:rsidRPr="00157CF6" w:rsidRDefault="00157CF6" w:rsidP="00157CF6">
                              <w:pPr>
                                <w:spacing w:after="0" w:line="240" w:lineRule="auto"/>
                                <w:rPr>
                                  <w:rFonts w:ascii="Verdana" w:eastAsia="Times New Roman" w:hAnsi="Verdana" w:cs="Times New Roman"/>
                                  <w:sz w:val="17"/>
                                  <w:szCs w:val="17"/>
                                  <w:lang w:eastAsia="ru-RU"/>
                                </w:rPr>
                              </w:pPr>
                            </w:p>
                          </w:tc>
                        </w:tr>
                        <w:tr w:rsidR="00157CF6" w:rsidRPr="00157CF6">
                          <w:trPr>
                            <w:tblCellSpacing w:w="0" w:type="dxa"/>
                          </w:trPr>
                          <w:tc>
                            <w:tcPr>
                              <w:tcW w:w="0" w:type="auto"/>
                              <w:gridSpan w:val="7"/>
                              <w:hideMark/>
                            </w:tcPr>
                            <w:p w:rsidR="00157CF6" w:rsidRPr="00157CF6" w:rsidRDefault="00157CF6" w:rsidP="00157CF6">
                              <w:pPr>
                                <w:spacing w:after="0" w:line="240" w:lineRule="auto"/>
                                <w:rPr>
                                  <w:rFonts w:ascii="Verdana" w:eastAsia="Times New Roman" w:hAnsi="Verdana" w:cs="Times New Roman"/>
                                  <w:sz w:val="17"/>
                                  <w:szCs w:val="17"/>
                                  <w:lang w:eastAsia="ru-RU"/>
                                </w:rPr>
                              </w:pPr>
                              <w:r w:rsidRPr="00157CF6">
                                <w:rPr>
                                  <w:rFonts w:ascii="Verdana" w:eastAsia="Times New Roman" w:hAnsi="Verdana" w:cs="Times New Roman"/>
                                  <w:sz w:val="17"/>
                                  <w:szCs w:val="17"/>
                                  <w:lang w:eastAsia="ru-RU"/>
                                </w:rPr>
                                <w:t>(51)  МПК</w:t>
                              </w:r>
                            </w:p>
                            <w:p w:rsidR="00157CF6" w:rsidRPr="00157CF6" w:rsidRDefault="00157CF6" w:rsidP="00157CF6">
                              <w:pPr>
                                <w:spacing w:after="0" w:line="284" w:lineRule="atLeast"/>
                                <w:ind w:firstLine="450"/>
                                <w:rPr>
                                  <w:rFonts w:ascii="Verdana" w:eastAsia="Times New Roman" w:hAnsi="Verdana" w:cs="Times New Roman"/>
                                  <w:sz w:val="21"/>
                                  <w:szCs w:val="21"/>
                                  <w:lang w:eastAsia="ru-RU"/>
                                </w:rPr>
                              </w:pPr>
                              <w:r w:rsidRPr="00157CF6">
                                <w:rPr>
                                  <w:rFonts w:ascii="Verdana" w:eastAsia="Times New Roman" w:hAnsi="Verdana" w:cs="Times New Roman"/>
                                  <w:b/>
                                  <w:bCs/>
                                  <w:i/>
                                  <w:iCs/>
                                  <w:sz w:val="21"/>
                                  <w:szCs w:val="21"/>
                                  <w:lang w:eastAsia="ru-RU"/>
                                </w:rPr>
                                <w:t>A23L2/385</w:t>
                              </w:r>
                              <w:r w:rsidRPr="00157CF6">
                                <w:rPr>
                                  <w:rFonts w:ascii="Verdana" w:eastAsia="Times New Roman" w:hAnsi="Verdana" w:cs="Times New Roman"/>
                                  <w:sz w:val="21"/>
                                  <w:szCs w:val="21"/>
                                  <w:lang w:eastAsia="ru-RU"/>
                                </w:rPr>
                                <w:t>   (2006.01)</w:t>
                              </w:r>
                            </w:p>
                          </w:tc>
                        </w:tr>
                        <w:tr w:rsidR="00157CF6" w:rsidRPr="00157CF6">
                          <w:trPr>
                            <w:tblCellSpacing w:w="0" w:type="dxa"/>
                          </w:trPr>
                          <w:tc>
                            <w:tcPr>
                              <w:tcW w:w="0" w:type="auto"/>
                              <w:gridSpan w:val="7"/>
                              <w:vAlign w:val="center"/>
                              <w:hideMark/>
                            </w:tcPr>
                            <w:tbl>
                              <w:tblPr>
                                <w:tblW w:w="5000" w:type="pct"/>
                                <w:tblCellSpacing w:w="0" w:type="dxa"/>
                                <w:tblCellMar>
                                  <w:left w:w="0" w:type="dxa"/>
                                  <w:right w:w="0" w:type="dxa"/>
                                </w:tblCellMar>
                                <w:tblLook w:val="04A0" w:firstRow="1" w:lastRow="0" w:firstColumn="1" w:lastColumn="0" w:noHBand="0" w:noVBand="1"/>
                              </w:tblPr>
                              <w:tblGrid>
                                <w:gridCol w:w="7170"/>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 xml:space="preserve">Статус: по данным на 17.05.2013 - нет </w:t>
                                    </w:r>
                                    <w:proofErr w:type="spellStart"/>
                                    <w:r w:rsidRPr="00157CF6">
                                      <w:rPr>
                                        <w:rFonts w:ascii="Verdana" w:eastAsia="Times New Roman" w:hAnsi="Verdana" w:cs="Times New Roman"/>
                                        <w:sz w:val="24"/>
                                        <w:szCs w:val="24"/>
                                        <w:lang w:eastAsia="ru-RU"/>
                                      </w:rPr>
                                      <w:t>данныхПошлина</w:t>
                                    </w:r>
                                    <w:proofErr w:type="spellEnd"/>
                                    <w:r w:rsidRPr="00157CF6">
                                      <w:rPr>
                                        <w:rFonts w:ascii="Verdana" w:eastAsia="Times New Roman" w:hAnsi="Verdana" w:cs="Times New Roman"/>
                                        <w:sz w:val="24"/>
                                        <w:szCs w:val="24"/>
                                        <w:lang w:eastAsia="ru-RU"/>
                                      </w:rPr>
                                      <w:t>:</w:t>
                                    </w:r>
                                  </w:p>
                                </w:tc>
                              </w:tr>
                            </w:tbl>
                            <w:p w:rsidR="00157CF6" w:rsidRPr="00157CF6" w:rsidRDefault="00157CF6" w:rsidP="00157CF6">
                              <w:pPr>
                                <w:spacing w:after="0" w:line="240" w:lineRule="auto"/>
                                <w:rPr>
                                  <w:rFonts w:ascii="Verdana" w:eastAsia="Times New Roman" w:hAnsi="Verdana" w:cs="Times New Roman"/>
                                  <w:sz w:val="17"/>
                                  <w:szCs w:val="17"/>
                                  <w:lang w:eastAsia="ru-RU"/>
                                </w:rPr>
                              </w:pPr>
                            </w:p>
                          </w:tc>
                        </w:tr>
                      </w:tbl>
                      <w:p w:rsidR="00157CF6" w:rsidRPr="00157CF6" w:rsidRDefault="00157CF6" w:rsidP="00157CF6">
                        <w:pPr>
                          <w:spacing w:after="0" w:line="240" w:lineRule="auto"/>
                          <w:rPr>
                            <w:rFonts w:ascii="Verdana" w:eastAsia="Times New Roman" w:hAnsi="Verdana" w:cs="Times New Roman"/>
                            <w:sz w:val="24"/>
                            <w:szCs w:val="24"/>
                            <w:lang w:eastAsia="ru-RU"/>
                          </w:rPr>
                        </w:pPr>
                      </w:p>
                    </w:tc>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p>
                    </w:tc>
                    <w:tc>
                      <w:tcPr>
                        <w:tcW w:w="0" w:type="auto"/>
                        <w:hideMark/>
                      </w:tcPr>
                      <w:p w:rsidR="00157CF6" w:rsidRPr="00157CF6" w:rsidRDefault="00157CF6" w:rsidP="00157CF6">
                        <w:pPr>
                          <w:spacing w:after="0" w:line="227" w:lineRule="atLeast"/>
                          <w:ind w:firstLine="450"/>
                          <w:rPr>
                            <w:rFonts w:ascii="Verdana" w:eastAsia="Times New Roman" w:hAnsi="Verdana" w:cs="Times New Roman"/>
                            <w:sz w:val="17"/>
                            <w:szCs w:val="17"/>
                            <w:lang w:eastAsia="ru-RU"/>
                          </w:rPr>
                        </w:pPr>
                        <w:r w:rsidRPr="00157CF6">
                          <w:rPr>
                            <w:rFonts w:ascii="Verdana" w:eastAsia="Times New Roman" w:hAnsi="Verdana" w:cs="Times New Roman"/>
                            <w:sz w:val="17"/>
                            <w:szCs w:val="17"/>
                            <w:lang w:eastAsia="ru-RU"/>
                          </w:rPr>
                          <w:t>(54) </w:t>
                        </w:r>
                        <w:r w:rsidRPr="00157CF6">
                          <w:rPr>
                            <w:rFonts w:ascii="Verdana" w:eastAsia="Times New Roman" w:hAnsi="Verdana" w:cs="Times New Roman"/>
                            <w:b/>
                            <w:bCs/>
                            <w:sz w:val="20"/>
                            <w:szCs w:val="20"/>
                            <w:lang w:eastAsia="ru-RU"/>
                          </w:rPr>
                          <w:t>ДВУХКОМПОНЕНТНЫЙ КОНЦЕНТРАТ ДЛЯ ПРИГОТОВЛЕНИЯ НАПИТКА</w:t>
                        </w:r>
                      </w:p>
                      <w:p w:rsidR="00157CF6" w:rsidRPr="00157CF6" w:rsidRDefault="00157CF6" w:rsidP="00157CF6">
                        <w:pPr>
                          <w:spacing w:before="57" w:after="57" w:line="227" w:lineRule="atLeast"/>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(57) Реферат:</w:t>
                        </w:r>
                      </w:p>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 xml:space="preserve">Изобретение относится к безалкогольной промышленности, а именно к концентрам для безалкогольных напитков. Концентрат характеризуется тем, что состоит из двух компонентов. Первый компонент содержит водный экстракт из смеси растительного и древесного сырья, лимонную кислоту и колер. В состав смеси растительного и древесного сырья, используемого для получения водного экстракта, входят зверобой резаный, корень солодки, корень элеутерококка, плоды рябины обыкновенной и щепа дубовая. Второй компонент представляет собой смесь эфирных масел: лаврового листа, эвкалипта, лимонного, хвойного и грейпфрутового. Это обеспечивает получение напитка с пикантным </w:t>
                        </w:r>
                        <w:proofErr w:type="spellStart"/>
                        <w:r w:rsidRPr="00157CF6">
                          <w:rPr>
                            <w:rFonts w:ascii="Verdana" w:eastAsia="Times New Roman" w:hAnsi="Verdana" w:cs="Times New Roman"/>
                            <w:sz w:val="18"/>
                            <w:szCs w:val="18"/>
                            <w:lang w:eastAsia="ru-RU"/>
                          </w:rPr>
                          <w:t>кислосладким</w:t>
                        </w:r>
                        <w:proofErr w:type="spellEnd"/>
                        <w:r w:rsidRPr="00157CF6">
                          <w:rPr>
                            <w:rFonts w:ascii="Verdana" w:eastAsia="Times New Roman" w:hAnsi="Verdana" w:cs="Times New Roman"/>
                            <w:sz w:val="18"/>
                            <w:szCs w:val="18"/>
                            <w:lang w:eastAsia="ru-RU"/>
                          </w:rPr>
                          <w:t xml:space="preserve"> вкусом и приятной горчинкой, легкой терпкостью и некоторой вязкостью вкуса. 3 пр.</w:t>
                        </w:r>
                      </w:p>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Изобретение относится к безалкогольной промышленности, а именно к концентратам для безалкогольных напитков.</w:t>
                        </w:r>
                      </w:p>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proofErr w:type="gramStart"/>
                        <w:r w:rsidRPr="00157CF6">
                          <w:rPr>
                            <w:rFonts w:ascii="Verdana" w:eastAsia="Times New Roman" w:hAnsi="Verdana" w:cs="Times New Roman"/>
                            <w:sz w:val="18"/>
                            <w:szCs w:val="18"/>
                            <w:lang w:eastAsia="ru-RU"/>
                          </w:rPr>
                          <w:t xml:space="preserve">Известен концентрат растительный «Жизнедар-2», содержащий сахар-песок, поваренную соль, органическую кислоту, экстракт из корневища и корня </w:t>
                        </w:r>
                        <w:proofErr w:type="spellStart"/>
                        <w:r w:rsidRPr="00157CF6">
                          <w:rPr>
                            <w:rFonts w:ascii="Verdana" w:eastAsia="Times New Roman" w:hAnsi="Verdana" w:cs="Times New Roman"/>
                            <w:sz w:val="18"/>
                            <w:szCs w:val="18"/>
                            <w:lang w:eastAsia="ru-RU"/>
                          </w:rPr>
                          <w:t>родиолы</w:t>
                        </w:r>
                        <w:proofErr w:type="spellEnd"/>
                        <w:r w:rsidRPr="00157CF6">
                          <w:rPr>
                            <w:rFonts w:ascii="Verdana" w:eastAsia="Times New Roman" w:hAnsi="Verdana" w:cs="Times New Roman"/>
                            <w:sz w:val="18"/>
                            <w:szCs w:val="18"/>
                            <w:lang w:eastAsia="ru-RU"/>
                          </w:rPr>
                          <w:t xml:space="preserve"> розовой, экстракт из смеси растительного сырья, концентрат </w:t>
                        </w:r>
                        <w:proofErr w:type="spellStart"/>
                        <w:r w:rsidRPr="00157CF6">
                          <w:rPr>
                            <w:rFonts w:ascii="Verdana" w:eastAsia="Times New Roman" w:hAnsi="Verdana" w:cs="Times New Roman"/>
                            <w:sz w:val="18"/>
                            <w:szCs w:val="18"/>
                            <w:lang w:eastAsia="ru-RU"/>
                          </w:rPr>
                          <w:t>поликомпонентный</w:t>
                        </w:r>
                        <w:proofErr w:type="spellEnd"/>
                        <w:r w:rsidRPr="00157CF6">
                          <w:rPr>
                            <w:rFonts w:ascii="Verdana" w:eastAsia="Times New Roman" w:hAnsi="Verdana" w:cs="Times New Roman"/>
                            <w:sz w:val="18"/>
                            <w:szCs w:val="18"/>
                            <w:lang w:eastAsia="ru-RU"/>
                          </w:rPr>
                          <w:t xml:space="preserve"> из черноплодной рябины, биологически активные добавки «</w:t>
                        </w:r>
                        <w:proofErr w:type="spellStart"/>
                        <w:r w:rsidRPr="00157CF6">
                          <w:rPr>
                            <w:rFonts w:ascii="Verdana" w:eastAsia="Times New Roman" w:hAnsi="Verdana" w:cs="Times New Roman"/>
                            <w:sz w:val="18"/>
                            <w:szCs w:val="18"/>
                            <w:lang w:eastAsia="ru-RU"/>
                          </w:rPr>
                          <w:t>Делюцар</w:t>
                        </w:r>
                        <w:proofErr w:type="spellEnd"/>
                        <w:r w:rsidRPr="00157CF6">
                          <w:rPr>
                            <w:rFonts w:ascii="Verdana" w:eastAsia="Times New Roman" w:hAnsi="Verdana" w:cs="Times New Roman"/>
                            <w:sz w:val="18"/>
                            <w:szCs w:val="18"/>
                            <w:lang w:eastAsia="ru-RU"/>
                          </w:rPr>
                          <w:t xml:space="preserve"> и «Сома» и воду.</w:t>
                        </w:r>
                        <w:proofErr w:type="gramEnd"/>
                        <w:r w:rsidRPr="00157CF6">
                          <w:rPr>
                            <w:rFonts w:ascii="Verdana" w:eastAsia="Times New Roman" w:hAnsi="Verdana" w:cs="Times New Roman"/>
                            <w:sz w:val="18"/>
                            <w:szCs w:val="18"/>
                            <w:lang w:eastAsia="ru-RU"/>
                          </w:rPr>
                          <w:t xml:space="preserve"> В качестве растительного сырья используют травы: иван-чай, багульник, девясил и зверобой (RU 2248139 С</w:t>
                        </w:r>
                        <w:proofErr w:type="gramStart"/>
                        <w:r w:rsidRPr="00157CF6">
                          <w:rPr>
                            <w:rFonts w:ascii="Verdana" w:eastAsia="Times New Roman" w:hAnsi="Verdana" w:cs="Times New Roman"/>
                            <w:sz w:val="18"/>
                            <w:szCs w:val="18"/>
                            <w:lang w:eastAsia="ru-RU"/>
                          </w:rPr>
                          <w:t>1</w:t>
                        </w:r>
                        <w:proofErr w:type="gramEnd"/>
                        <w:r w:rsidRPr="00157CF6">
                          <w:rPr>
                            <w:rFonts w:ascii="Verdana" w:eastAsia="Times New Roman" w:hAnsi="Verdana" w:cs="Times New Roman"/>
                            <w:sz w:val="18"/>
                            <w:szCs w:val="18"/>
                            <w:lang w:eastAsia="ru-RU"/>
                          </w:rPr>
                          <w:t xml:space="preserve">, </w:t>
                        </w:r>
                        <w:proofErr w:type="spellStart"/>
                        <w:r w:rsidRPr="00157CF6">
                          <w:rPr>
                            <w:rFonts w:ascii="Verdana" w:eastAsia="Times New Roman" w:hAnsi="Verdana" w:cs="Times New Roman"/>
                            <w:sz w:val="18"/>
                            <w:szCs w:val="18"/>
                            <w:lang w:eastAsia="ru-RU"/>
                          </w:rPr>
                          <w:t>опубл</w:t>
                        </w:r>
                        <w:proofErr w:type="spellEnd"/>
                        <w:r w:rsidRPr="00157CF6">
                          <w:rPr>
                            <w:rFonts w:ascii="Verdana" w:eastAsia="Times New Roman" w:hAnsi="Verdana" w:cs="Times New Roman"/>
                            <w:sz w:val="18"/>
                            <w:szCs w:val="18"/>
                            <w:lang w:eastAsia="ru-RU"/>
                          </w:rPr>
                          <w:t>. 20.03.2005).</w:t>
                        </w:r>
                      </w:p>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Недостатком является разносторонняя целебная направленность используемых трав. Наиболее близким аналогом является концентрат безалкогольного тонизирующего напитка «</w:t>
                        </w:r>
                        <w:proofErr w:type="spellStart"/>
                        <w:r w:rsidRPr="00157CF6">
                          <w:rPr>
                            <w:rFonts w:ascii="Verdana" w:eastAsia="Times New Roman" w:hAnsi="Verdana" w:cs="Times New Roman"/>
                            <w:sz w:val="18"/>
                            <w:szCs w:val="18"/>
                            <w:lang w:eastAsia="ru-RU"/>
                          </w:rPr>
                          <w:t>Фиттоник</w:t>
                        </w:r>
                        <w:proofErr w:type="spellEnd"/>
                        <w:r w:rsidRPr="00157CF6">
                          <w:rPr>
                            <w:rFonts w:ascii="Verdana" w:eastAsia="Times New Roman" w:hAnsi="Verdana" w:cs="Times New Roman"/>
                            <w:sz w:val="18"/>
                            <w:szCs w:val="18"/>
                            <w:lang w:eastAsia="ru-RU"/>
                          </w:rPr>
                          <w:t>», содержащий сахар, лимонную кислоту, водно-спиртовые настои элеутерококка, шалфея и лаванды, и воду (RU 2023401 С</w:t>
                        </w:r>
                        <w:proofErr w:type="gramStart"/>
                        <w:r w:rsidRPr="00157CF6">
                          <w:rPr>
                            <w:rFonts w:ascii="Verdana" w:eastAsia="Times New Roman" w:hAnsi="Verdana" w:cs="Times New Roman"/>
                            <w:sz w:val="18"/>
                            <w:szCs w:val="18"/>
                            <w:lang w:eastAsia="ru-RU"/>
                          </w:rPr>
                          <w:t>1</w:t>
                        </w:r>
                        <w:proofErr w:type="gramEnd"/>
                        <w:r w:rsidRPr="00157CF6">
                          <w:rPr>
                            <w:rFonts w:ascii="Verdana" w:eastAsia="Times New Roman" w:hAnsi="Verdana" w:cs="Times New Roman"/>
                            <w:sz w:val="18"/>
                            <w:szCs w:val="18"/>
                            <w:lang w:eastAsia="ru-RU"/>
                          </w:rPr>
                          <w:t xml:space="preserve">, </w:t>
                        </w:r>
                        <w:proofErr w:type="spellStart"/>
                        <w:r w:rsidRPr="00157CF6">
                          <w:rPr>
                            <w:rFonts w:ascii="Verdana" w:eastAsia="Times New Roman" w:hAnsi="Verdana" w:cs="Times New Roman"/>
                            <w:sz w:val="18"/>
                            <w:szCs w:val="18"/>
                            <w:lang w:eastAsia="ru-RU"/>
                          </w:rPr>
                          <w:t>опубл</w:t>
                        </w:r>
                        <w:proofErr w:type="spellEnd"/>
                        <w:r w:rsidRPr="00157CF6">
                          <w:rPr>
                            <w:rFonts w:ascii="Verdana" w:eastAsia="Times New Roman" w:hAnsi="Verdana" w:cs="Times New Roman"/>
                            <w:sz w:val="18"/>
                            <w:szCs w:val="18"/>
                            <w:lang w:eastAsia="ru-RU"/>
                          </w:rPr>
                          <w:t>. 30.11.1994).</w:t>
                        </w:r>
                      </w:p>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Недостатком является то, что концентрат имеет резкий запах с преобладанием аромата лаванды и шалфея, вкус грубый с заметной горчинкой. Кроме того, имеет сравнительно небольшой срок хранения и обладает невысокой биологической ценностью.</w:t>
                        </w:r>
                      </w:p>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Решаемая изобретением задача - улучшение органолептических показателей, а также расширение ассортимента концентратов для безалкогольных напитков с профилактическим действием на организм человека.</w:t>
                        </w:r>
                      </w:p>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proofErr w:type="gramStart"/>
                        <w:r w:rsidRPr="00157CF6">
                          <w:rPr>
                            <w:rFonts w:ascii="Verdana" w:eastAsia="Times New Roman" w:hAnsi="Verdana" w:cs="Times New Roman"/>
                            <w:sz w:val="18"/>
                            <w:szCs w:val="18"/>
                            <w:lang w:eastAsia="ru-RU"/>
                          </w:rPr>
                          <w:t>Поставленная задача достигается тем, что двухкомпонентный концентрат характеризуется тем, что первый компонент содержит водный экстракт из смеси растительного и древесного сырья, лимонную кислоту и колер, причем в состав смеси растительного и древесного сырья, используемого для получения водного экстракта, входят трава зверобоя, корень солодки, корень элеутерококка, плоды рябины обыкновенной, щепа дубовая, а второй компонент концентрата представляет собой смесь эфирных масел лаврового</w:t>
                        </w:r>
                        <w:proofErr w:type="gramEnd"/>
                        <w:r w:rsidRPr="00157CF6">
                          <w:rPr>
                            <w:rFonts w:ascii="Verdana" w:eastAsia="Times New Roman" w:hAnsi="Verdana" w:cs="Times New Roman"/>
                            <w:sz w:val="18"/>
                            <w:szCs w:val="18"/>
                            <w:lang w:eastAsia="ru-RU"/>
                          </w:rPr>
                          <w:t xml:space="preserve"> листа, эвкалипта, лимонного, хвойного и грейпфрутового, </w:t>
                        </w:r>
                        <w:proofErr w:type="gramStart"/>
                        <w:r w:rsidRPr="00157CF6">
                          <w:rPr>
                            <w:rFonts w:ascii="Verdana" w:eastAsia="Times New Roman" w:hAnsi="Verdana" w:cs="Times New Roman"/>
                            <w:sz w:val="18"/>
                            <w:szCs w:val="18"/>
                            <w:lang w:eastAsia="ru-RU"/>
                          </w:rPr>
                          <w:t>взятых</w:t>
                        </w:r>
                        <w:proofErr w:type="gramEnd"/>
                        <w:r w:rsidRPr="00157CF6">
                          <w:rPr>
                            <w:rFonts w:ascii="Verdana" w:eastAsia="Times New Roman" w:hAnsi="Verdana" w:cs="Times New Roman"/>
                            <w:sz w:val="18"/>
                            <w:szCs w:val="18"/>
                            <w:lang w:eastAsia="ru-RU"/>
                          </w:rPr>
                          <w:t xml:space="preserve"> при следующем соотношении, </w:t>
                        </w:r>
                        <w:proofErr w:type="spellStart"/>
                        <w:r w:rsidRPr="00157CF6">
                          <w:rPr>
                            <w:rFonts w:ascii="Verdana" w:eastAsia="Times New Roman" w:hAnsi="Verdana" w:cs="Times New Roman"/>
                            <w:sz w:val="18"/>
                            <w:szCs w:val="18"/>
                            <w:lang w:eastAsia="ru-RU"/>
                          </w:rPr>
                          <w:t>мас.ч</w:t>
                        </w:r>
                        <w:proofErr w:type="spellEnd"/>
                        <w:r w:rsidRPr="00157CF6">
                          <w:rPr>
                            <w:rFonts w:ascii="Verdana" w:eastAsia="Times New Roman" w:hAnsi="Verdana" w:cs="Times New Roman"/>
                            <w:sz w:val="18"/>
                            <w:szCs w:val="18"/>
                            <w:lang w:eastAsia="ru-RU"/>
                          </w:rPr>
                          <w:t>.:</w:t>
                        </w:r>
                      </w:p>
                      <w:tbl>
                        <w:tblPr>
                          <w:tblW w:w="0" w:type="auto"/>
                          <w:tblCellSpacing w:w="0" w:type="dxa"/>
                          <w:tblCellMar>
                            <w:top w:w="24" w:type="dxa"/>
                            <w:left w:w="24" w:type="dxa"/>
                            <w:bottom w:w="24" w:type="dxa"/>
                            <w:right w:w="24" w:type="dxa"/>
                          </w:tblCellMar>
                          <w:tblLook w:val="04A0" w:firstRow="1" w:lastRow="0" w:firstColumn="1" w:lastColumn="0" w:noHBand="0" w:noVBand="1"/>
                        </w:tblPr>
                        <w:tblGrid>
                          <w:gridCol w:w="4086"/>
                          <w:gridCol w:w="1553"/>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лаврового листа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13,97-14,07</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эвкалипта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13,86-13,96</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лимонное</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36,45-36,55</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хвойное (пихта)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34,15-34,25</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грейпфрутовое</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1,32-1,42</w:t>
                              </w:r>
                            </w:p>
                          </w:tc>
                        </w:tr>
                      </w:tbl>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 xml:space="preserve">при этом соотношение экстрактивных и сухих веществ в готовом концентрате составляет, </w:t>
                        </w:r>
                        <w:proofErr w:type="gramStart"/>
                        <w:r w:rsidRPr="00157CF6">
                          <w:rPr>
                            <w:rFonts w:ascii="Verdana" w:eastAsia="Times New Roman" w:hAnsi="Verdana" w:cs="Times New Roman"/>
                            <w:sz w:val="18"/>
                            <w:szCs w:val="18"/>
                            <w:lang w:eastAsia="ru-RU"/>
                          </w:rPr>
                          <w:t>г</w:t>
                        </w:r>
                        <w:proofErr w:type="gramEnd"/>
                        <w:r w:rsidRPr="00157CF6">
                          <w:rPr>
                            <w:rFonts w:ascii="Verdana" w:eastAsia="Times New Roman" w:hAnsi="Verdana" w:cs="Times New Roman"/>
                            <w:sz w:val="18"/>
                            <w:szCs w:val="18"/>
                            <w:lang w:eastAsia="ru-RU"/>
                          </w:rPr>
                          <w:t>/100 г:</w:t>
                        </w:r>
                      </w:p>
                      <w:tbl>
                        <w:tblPr>
                          <w:tblW w:w="0" w:type="auto"/>
                          <w:tblCellSpacing w:w="0" w:type="dxa"/>
                          <w:tblCellMar>
                            <w:top w:w="24" w:type="dxa"/>
                            <w:left w:w="24" w:type="dxa"/>
                            <w:bottom w:w="24" w:type="dxa"/>
                            <w:right w:w="24" w:type="dxa"/>
                          </w:tblCellMar>
                          <w:tblLook w:val="04A0" w:firstRow="1" w:lastRow="0" w:firstColumn="1" w:lastColumn="0" w:noHBand="0" w:noVBand="1"/>
                        </w:tblPr>
                        <w:tblGrid>
                          <w:gridCol w:w="3856"/>
                          <w:gridCol w:w="1335"/>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 xml:space="preserve">экстрактивные вещества </w:t>
                              </w:r>
                              <w:proofErr w:type="gramStart"/>
                              <w:r w:rsidRPr="00157CF6">
                                <w:rPr>
                                  <w:rFonts w:ascii="Verdana" w:eastAsia="Times New Roman" w:hAnsi="Verdana" w:cs="Times New Roman"/>
                                  <w:sz w:val="24"/>
                                  <w:szCs w:val="24"/>
                                  <w:lang w:eastAsia="ru-RU"/>
                                </w:rPr>
                                <w:t>из</w:t>
                              </w:r>
                              <w:proofErr w:type="gramEnd"/>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Pr>
                                  <w:rFonts w:ascii="Verdana" w:eastAsia="Times New Roman" w:hAnsi="Verdana" w:cs="Times New Roman"/>
                                  <w:noProof/>
                                  <w:sz w:val="24"/>
                                  <w:szCs w:val="24"/>
                                  <w:lang w:eastAsia="ru-RU"/>
                                </w:rPr>
                                <w:drawing>
                                  <wp:inline distT="0" distB="0" distL="0" distR="0">
                                    <wp:extent cx="30480" cy="259080"/>
                                    <wp:effectExtent l="0" t="0" r="7620" b="7620"/>
                                    <wp:docPr id="6" name="Рисунок 6" descr="http://img.findpatent.ru/chr/82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findpatent.ru/chr/8202.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 cy="259080"/>
                                            </a:xfrm>
                                            <a:prstGeom prst="rect">
                                              <a:avLst/>
                                            </a:prstGeom>
                                            <a:noFill/>
                                            <a:ln>
                                              <a:noFill/>
                                            </a:ln>
                                          </pic:spPr>
                                        </pic:pic>
                                      </a:graphicData>
                                    </a:graphic>
                                  </wp:inline>
                                </w:drawing>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травы зверобоя резаного</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4,08-4,18</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корня солодки</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1,33-1,43</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корня элеутерококка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0,82-0,92</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плодов рябины обыкновенной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0,98-1,08</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lastRenderedPageBreak/>
                                <w:t>щепы дубовой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0,31-0,41,</w:t>
                              </w:r>
                            </w:p>
                          </w:tc>
                        </w:tr>
                      </w:tbl>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 xml:space="preserve">а сухих веществ в готовом концентрате составляет, </w:t>
                        </w:r>
                        <w:proofErr w:type="gramStart"/>
                        <w:r w:rsidRPr="00157CF6">
                          <w:rPr>
                            <w:rFonts w:ascii="Verdana" w:eastAsia="Times New Roman" w:hAnsi="Verdana" w:cs="Times New Roman"/>
                            <w:sz w:val="18"/>
                            <w:szCs w:val="18"/>
                            <w:lang w:eastAsia="ru-RU"/>
                          </w:rPr>
                          <w:t>г</w:t>
                        </w:r>
                        <w:proofErr w:type="gramEnd"/>
                        <w:r w:rsidRPr="00157CF6">
                          <w:rPr>
                            <w:rFonts w:ascii="Verdana" w:eastAsia="Times New Roman" w:hAnsi="Verdana" w:cs="Times New Roman"/>
                            <w:sz w:val="18"/>
                            <w:szCs w:val="18"/>
                            <w:lang w:eastAsia="ru-RU"/>
                          </w:rPr>
                          <w:t>/100 г:</w:t>
                        </w:r>
                      </w:p>
                      <w:tbl>
                        <w:tblPr>
                          <w:tblW w:w="0" w:type="auto"/>
                          <w:tblCellSpacing w:w="0" w:type="dxa"/>
                          <w:tblCellMar>
                            <w:top w:w="24" w:type="dxa"/>
                            <w:left w:w="24" w:type="dxa"/>
                            <w:bottom w:w="24" w:type="dxa"/>
                            <w:right w:w="24" w:type="dxa"/>
                          </w:tblCellMar>
                          <w:tblLook w:val="04A0" w:firstRow="1" w:lastRow="0" w:firstColumn="1" w:lastColumn="0" w:noHBand="0" w:noVBand="1"/>
                        </w:tblPr>
                        <w:tblGrid>
                          <w:gridCol w:w="2382"/>
                          <w:gridCol w:w="1553"/>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колера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74,34-75,74</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кислоты лимонной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16,69-17,69</w:t>
                              </w:r>
                            </w:p>
                          </w:tc>
                        </w:tr>
                      </w:tbl>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Технический результат заключается в улучшении органолептических показателей, а именно в получении сложного букета и вкуса благодаря сочетанию полученных ароматических соединений. Концентрат обладает приятной горчинкой, легкой терпкостью и некоторой вязкостью вкуса.</w:t>
                        </w:r>
                      </w:p>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Двухкомпонентный концентрат для приготовления напитка готовят следующим образом.</w:t>
                        </w:r>
                      </w:p>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 xml:space="preserve">Каждый из двух компонентов, входящий в состав концентрата, готовят раздельно. В начале приготавливают первый компонент путем экстрагирования смеси растительного сырья и древесного сырья. В качестве растительного сырья используют корень солодки, траву зверобоя, плоды рябины обыкновенной и корень элеутерококка, а в качестве древесного сырья - щепу из древесины дуба. Древесину дуба используют с естественной выдержкой не менее 3 лет и возраст дуба, из которого готовится дубовая щепка, не менее 150-200 лет. Выдержка древесины дуба в естественных условиях способствует частичной деструкции комплекса лигнина, разрыву связей между лигнином, целлюлозой, гемицеллюлозой, что способствует наибольшему выходу полифенольных соединений. Экстрагирование проводят в пульсационной колонне и автоматизированном реакционно-фильтрационном модуле, состоящем из трех аппаратов, </w:t>
                        </w:r>
                        <w:proofErr w:type="gramStart"/>
                        <w:r w:rsidRPr="00157CF6">
                          <w:rPr>
                            <w:rFonts w:ascii="Verdana" w:eastAsia="Times New Roman" w:hAnsi="Verdana" w:cs="Times New Roman"/>
                            <w:sz w:val="18"/>
                            <w:szCs w:val="18"/>
                            <w:lang w:eastAsia="ru-RU"/>
                          </w:rPr>
                          <w:t>водным</w:t>
                        </w:r>
                        <w:proofErr w:type="gramEnd"/>
                        <w:r w:rsidRPr="00157CF6">
                          <w:rPr>
                            <w:rFonts w:ascii="Verdana" w:eastAsia="Times New Roman" w:hAnsi="Verdana" w:cs="Times New Roman"/>
                            <w:sz w:val="18"/>
                            <w:szCs w:val="18"/>
                            <w:lang w:eastAsia="ru-RU"/>
                          </w:rPr>
                          <w:t xml:space="preserve"> </w:t>
                        </w:r>
                        <w:proofErr w:type="spellStart"/>
                        <w:r w:rsidRPr="00157CF6">
                          <w:rPr>
                            <w:rFonts w:ascii="Verdana" w:eastAsia="Times New Roman" w:hAnsi="Verdana" w:cs="Times New Roman"/>
                            <w:sz w:val="18"/>
                            <w:szCs w:val="18"/>
                            <w:lang w:eastAsia="ru-RU"/>
                          </w:rPr>
                          <w:t>экстрагентом</w:t>
                        </w:r>
                        <w:proofErr w:type="spellEnd"/>
                        <w:r w:rsidRPr="00157CF6">
                          <w:rPr>
                            <w:rFonts w:ascii="Verdana" w:eastAsia="Times New Roman" w:hAnsi="Verdana" w:cs="Times New Roman"/>
                            <w:sz w:val="18"/>
                            <w:szCs w:val="18"/>
                            <w:lang w:eastAsia="ru-RU"/>
                          </w:rPr>
                          <w:t>, в качестве которого используют исправленную питьевую воду.</w:t>
                        </w:r>
                      </w:p>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Экстрагирование осуществляют при соотношении сырье</w:t>
                        </w:r>
                        <w:proofErr w:type="gramStart"/>
                        <w:r w:rsidRPr="00157CF6">
                          <w:rPr>
                            <w:rFonts w:ascii="Verdana" w:eastAsia="Times New Roman" w:hAnsi="Verdana" w:cs="Times New Roman"/>
                            <w:sz w:val="18"/>
                            <w:szCs w:val="18"/>
                            <w:lang w:eastAsia="ru-RU"/>
                          </w:rPr>
                          <w:t xml:space="preserve"> :</w:t>
                        </w:r>
                        <w:proofErr w:type="gramEnd"/>
                        <w:r w:rsidRPr="00157CF6">
                          <w:rPr>
                            <w:rFonts w:ascii="Verdana" w:eastAsia="Times New Roman" w:hAnsi="Verdana" w:cs="Times New Roman"/>
                            <w:sz w:val="18"/>
                            <w:szCs w:val="18"/>
                            <w:lang w:eastAsia="ru-RU"/>
                          </w:rPr>
                          <w:t xml:space="preserve"> </w:t>
                        </w:r>
                        <w:proofErr w:type="spellStart"/>
                        <w:r w:rsidRPr="00157CF6">
                          <w:rPr>
                            <w:rFonts w:ascii="Verdana" w:eastAsia="Times New Roman" w:hAnsi="Verdana" w:cs="Times New Roman"/>
                            <w:sz w:val="18"/>
                            <w:szCs w:val="18"/>
                            <w:lang w:eastAsia="ru-RU"/>
                          </w:rPr>
                          <w:t>экстрагент</w:t>
                        </w:r>
                        <w:proofErr w:type="spellEnd"/>
                        <w:r w:rsidRPr="00157CF6">
                          <w:rPr>
                            <w:rFonts w:ascii="Verdana" w:eastAsia="Times New Roman" w:hAnsi="Verdana" w:cs="Times New Roman"/>
                            <w:sz w:val="18"/>
                            <w:szCs w:val="18"/>
                            <w:lang w:eastAsia="ru-RU"/>
                          </w:rPr>
                          <w:t xml:space="preserve">, равном 1:7,0. </w:t>
                        </w:r>
                        <w:proofErr w:type="spellStart"/>
                        <w:r w:rsidRPr="00157CF6">
                          <w:rPr>
                            <w:rFonts w:ascii="Verdana" w:eastAsia="Times New Roman" w:hAnsi="Verdana" w:cs="Times New Roman"/>
                            <w:sz w:val="18"/>
                            <w:szCs w:val="18"/>
                            <w:lang w:eastAsia="ru-RU"/>
                          </w:rPr>
                          <w:t>Экстрагент</w:t>
                        </w:r>
                        <w:proofErr w:type="spellEnd"/>
                        <w:r w:rsidRPr="00157CF6">
                          <w:rPr>
                            <w:rFonts w:ascii="Verdana" w:eastAsia="Times New Roman" w:hAnsi="Verdana" w:cs="Times New Roman"/>
                            <w:sz w:val="18"/>
                            <w:szCs w:val="18"/>
                            <w:lang w:eastAsia="ru-RU"/>
                          </w:rPr>
                          <w:t xml:space="preserve"> поступает в аппараты и колонну при температуре 45-55°С. В связи с тем, что твердая фаз</w:t>
                        </w:r>
                        <w:proofErr w:type="gramStart"/>
                        <w:r w:rsidRPr="00157CF6">
                          <w:rPr>
                            <w:rFonts w:ascii="Verdana" w:eastAsia="Times New Roman" w:hAnsi="Verdana" w:cs="Times New Roman"/>
                            <w:sz w:val="18"/>
                            <w:szCs w:val="18"/>
                            <w:lang w:eastAsia="ru-RU"/>
                          </w:rPr>
                          <w:t>а(</w:t>
                        </w:r>
                        <w:proofErr w:type="gramEnd"/>
                        <w:r w:rsidRPr="00157CF6">
                          <w:rPr>
                            <w:rFonts w:ascii="Verdana" w:eastAsia="Times New Roman" w:hAnsi="Verdana" w:cs="Times New Roman"/>
                            <w:sz w:val="18"/>
                            <w:szCs w:val="18"/>
                            <w:lang w:eastAsia="ru-RU"/>
                          </w:rPr>
                          <w:t xml:space="preserve">сырье) непрерывно колеблется в </w:t>
                        </w:r>
                        <w:proofErr w:type="spellStart"/>
                        <w:r w:rsidRPr="00157CF6">
                          <w:rPr>
                            <w:rFonts w:ascii="Verdana" w:eastAsia="Times New Roman" w:hAnsi="Verdana" w:cs="Times New Roman"/>
                            <w:sz w:val="18"/>
                            <w:szCs w:val="18"/>
                            <w:lang w:eastAsia="ru-RU"/>
                          </w:rPr>
                          <w:t>экстрагенте</w:t>
                        </w:r>
                        <w:proofErr w:type="spellEnd"/>
                        <w:r w:rsidRPr="00157CF6">
                          <w:rPr>
                            <w:rFonts w:ascii="Verdana" w:eastAsia="Times New Roman" w:hAnsi="Verdana" w:cs="Times New Roman"/>
                            <w:sz w:val="18"/>
                            <w:szCs w:val="18"/>
                            <w:lang w:eastAsia="ru-RU"/>
                          </w:rPr>
                          <w:t xml:space="preserve">, это приводит к увеличению эффективности экстракционных процессов, поэтому поддерживают температуру в экстракционной массе не превышающей 50±5°С. Экстрагирование проводят в течение 4,0 час, при этом происходит выравнивание массовой концентрации экстрактивных веществ во всем объеме </w:t>
                        </w:r>
                        <w:proofErr w:type="spellStart"/>
                        <w:r w:rsidRPr="00157CF6">
                          <w:rPr>
                            <w:rFonts w:ascii="Verdana" w:eastAsia="Times New Roman" w:hAnsi="Verdana" w:cs="Times New Roman"/>
                            <w:sz w:val="18"/>
                            <w:szCs w:val="18"/>
                            <w:lang w:eastAsia="ru-RU"/>
                          </w:rPr>
                          <w:t>экстрагента</w:t>
                        </w:r>
                        <w:proofErr w:type="spellEnd"/>
                        <w:r w:rsidRPr="00157CF6">
                          <w:rPr>
                            <w:rFonts w:ascii="Verdana" w:eastAsia="Times New Roman" w:hAnsi="Verdana" w:cs="Times New Roman"/>
                            <w:sz w:val="18"/>
                            <w:szCs w:val="18"/>
                            <w:lang w:eastAsia="ru-RU"/>
                          </w:rPr>
                          <w:t xml:space="preserve">. Экстракт из смеси растительного и древесного сырья </w:t>
                        </w:r>
                        <w:proofErr w:type="spellStart"/>
                        <w:r w:rsidRPr="00157CF6">
                          <w:rPr>
                            <w:rFonts w:ascii="Verdana" w:eastAsia="Times New Roman" w:hAnsi="Verdana" w:cs="Times New Roman"/>
                            <w:sz w:val="18"/>
                            <w:szCs w:val="18"/>
                            <w:lang w:eastAsia="ru-RU"/>
                          </w:rPr>
                          <w:t>вакуумируют</w:t>
                        </w:r>
                        <w:proofErr w:type="spellEnd"/>
                        <w:r w:rsidRPr="00157CF6">
                          <w:rPr>
                            <w:rFonts w:ascii="Verdana" w:eastAsia="Times New Roman" w:hAnsi="Verdana" w:cs="Times New Roman"/>
                            <w:sz w:val="18"/>
                            <w:szCs w:val="18"/>
                            <w:lang w:eastAsia="ru-RU"/>
                          </w:rPr>
                          <w:t xml:space="preserve"> на вакуум-выпарной установке до массовой концентрации сухих веществ не менее 5,0 г/100 см</w:t>
                        </w:r>
                        <w:r w:rsidRPr="00157CF6">
                          <w:rPr>
                            <w:rFonts w:ascii="Verdana" w:eastAsia="Times New Roman" w:hAnsi="Verdana" w:cs="Times New Roman"/>
                            <w:sz w:val="18"/>
                            <w:szCs w:val="18"/>
                            <w:vertAlign w:val="superscript"/>
                            <w:lang w:eastAsia="ru-RU"/>
                          </w:rPr>
                          <w:t>3</w:t>
                        </w:r>
                        <w:r w:rsidRPr="00157CF6">
                          <w:rPr>
                            <w:rFonts w:ascii="Verdana" w:eastAsia="Times New Roman" w:hAnsi="Verdana" w:cs="Times New Roman"/>
                            <w:sz w:val="18"/>
                            <w:szCs w:val="18"/>
                            <w:lang w:eastAsia="ru-RU"/>
                          </w:rPr>
                          <w:t xml:space="preserve">. Затем полученную смесь </w:t>
                        </w:r>
                        <w:proofErr w:type="spellStart"/>
                        <w:r w:rsidRPr="00157CF6">
                          <w:rPr>
                            <w:rFonts w:ascii="Verdana" w:eastAsia="Times New Roman" w:hAnsi="Verdana" w:cs="Times New Roman"/>
                            <w:sz w:val="18"/>
                            <w:szCs w:val="18"/>
                            <w:lang w:eastAsia="ru-RU"/>
                          </w:rPr>
                          <w:t>купажируют</w:t>
                        </w:r>
                        <w:proofErr w:type="spellEnd"/>
                        <w:r w:rsidRPr="00157CF6">
                          <w:rPr>
                            <w:rFonts w:ascii="Verdana" w:eastAsia="Times New Roman" w:hAnsi="Verdana" w:cs="Times New Roman"/>
                            <w:sz w:val="18"/>
                            <w:szCs w:val="18"/>
                            <w:lang w:eastAsia="ru-RU"/>
                          </w:rPr>
                          <w:t xml:space="preserve"> с лимонной кислотой и колером, тщательно перемешивают в течение 1-2 час при температуре 15-25</w:t>
                        </w:r>
                        <w:proofErr w:type="gramStart"/>
                        <w:r w:rsidRPr="00157CF6">
                          <w:rPr>
                            <w:rFonts w:ascii="Verdana" w:eastAsia="Times New Roman" w:hAnsi="Verdana" w:cs="Times New Roman"/>
                            <w:sz w:val="18"/>
                            <w:szCs w:val="18"/>
                            <w:lang w:eastAsia="ru-RU"/>
                          </w:rPr>
                          <w:t>°С</w:t>
                        </w:r>
                        <w:proofErr w:type="gramEnd"/>
                        <w:r w:rsidRPr="00157CF6">
                          <w:rPr>
                            <w:rFonts w:ascii="Verdana" w:eastAsia="Times New Roman" w:hAnsi="Verdana" w:cs="Times New Roman"/>
                            <w:sz w:val="18"/>
                            <w:szCs w:val="18"/>
                            <w:lang w:eastAsia="ru-RU"/>
                          </w:rPr>
                          <w:t xml:space="preserve"> до получения однородного раствора. Полученный продукт поступает на роторно-пленочный испаритель, где происходит сгущение продукта до содержания в нем сухих веществ 68,5%, который является первым компонентом.</w:t>
                        </w:r>
                      </w:p>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proofErr w:type="gramStart"/>
                        <w:r w:rsidRPr="00157CF6">
                          <w:rPr>
                            <w:rFonts w:ascii="Verdana" w:eastAsia="Times New Roman" w:hAnsi="Verdana" w:cs="Times New Roman"/>
                            <w:sz w:val="18"/>
                            <w:szCs w:val="18"/>
                            <w:lang w:eastAsia="ru-RU"/>
                          </w:rPr>
                          <w:t xml:space="preserve">Для приготовлении второго компонента составляют смесь эфирных масел, которые берут при следующем соотношении: 13,97-14,07 </w:t>
                        </w:r>
                        <w:proofErr w:type="spellStart"/>
                        <w:r w:rsidRPr="00157CF6">
                          <w:rPr>
                            <w:rFonts w:ascii="Verdana" w:eastAsia="Times New Roman" w:hAnsi="Verdana" w:cs="Times New Roman"/>
                            <w:sz w:val="18"/>
                            <w:szCs w:val="18"/>
                            <w:lang w:eastAsia="ru-RU"/>
                          </w:rPr>
                          <w:t>мас.ч</w:t>
                        </w:r>
                        <w:proofErr w:type="spellEnd"/>
                        <w:r w:rsidRPr="00157CF6">
                          <w:rPr>
                            <w:rFonts w:ascii="Verdana" w:eastAsia="Times New Roman" w:hAnsi="Verdana" w:cs="Times New Roman"/>
                            <w:sz w:val="18"/>
                            <w:szCs w:val="18"/>
                            <w:lang w:eastAsia="ru-RU"/>
                          </w:rPr>
                          <w:t xml:space="preserve">. эфирного масла лаврового листа, 13,86-13,96 </w:t>
                        </w:r>
                        <w:proofErr w:type="spellStart"/>
                        <w:r w:rsidRPr="00157CF6">
                          <w:rPr>
                            <w:rFonts w:ascii="Verdana" w:eastAsia="Times New Roman" w:hAnsi="Verdana" w:cs="Times New Roman"/>
                            <w:sz w:val="18"/>
                            <w:szCs w:val="18"/>
                            <w:lang w:eastAsia="ru-RU"/>
                          </w:rPr>
                          <w:t>мас.ч</w:t>
                        </w:r>
                        <w:proofErr w:type="spellEnd"/>
                        <w:r w:rsidRPr="00157CF6">
                          <w:rPr>
                            <w:rFonts w:ascii="Verdana" w:eastAsia="Times New Roman" w:hAnsi="Verdana" w:cs="Times New Roman"/>
                            <w:sz w:val="18"/>
                            <w:szCs w:val="18"/>
                            <w:lang w:eastAsia="ru-RU"/>
                          </w:rPr>
                          <w:t xml:space="preserve">. эфирного масла эвкалипта, 36,45-36,55 </w:t>
                        </w:r>
                        <w:proofErr w:type="spellStart"/>
                        <w:r w:rsidRPr="00157CF6">
                          <w:rPr>
                            <w:rFonts w:ascii="Verdana" w:eastAsia="Times New Roman" w:hAnsi="Verdana" w:cs="Times New Roman"/>
                            <w:sz w:val="18"/>
                            <w:szCs w:val="18"/>
                            <w:lang w:eastAsia="ru-RU"/>
                          </w:rPr>
                          <w:t>мас.ч</w:t>
                        </w:r>
                        <w:proofErr w:type="spellEnd"/>
                        <w:r w:rsidRPr="00157CF6">
                          <w:rPr>
                            <w:rFonts w:ascii="Verdana" w:eastAsia="Times New Roman" w:hAnsi="Verdana" w:cs="Times New Roman"/>
                            <w:sz w:val="18"/>
                            <w:szCs w:val="18"/>
                            <w:lang w:eastAsia="ru-RU"/>
                          </w:rPr>
                          <w:t xml:space="preserve">. эфирного масла лимонного, 34,15-34,25 </w:t>
                        </w:r>
                        <w:proofErr w:type="spellStart"/>
                        <w:r w:rsidRPr="00157CF6">
                          <w:rPr>
                            <w:rFonts w:ascii="Verdana" w:eastAsia="Times New Roman" w:hAnsi="Verdana" w:cs="Times New Roman"/>
                            <w:sz w:val="18"/>
                            <w:szCs w:val="18"/>
                            <w:lang w:eastAsia="ru-RU"/>
                          </w:rPr>
                          <w:t>мас.ч</w:t>
                        </w:r>
                        <w:proofErr w:type="spellEnd"/>
                        <w:r w:rsidRPr="00157CF6">
                          <w:rPr>
                            <w:rFonts w:ascii="Verdana" w:eastAsia="Times New Roman" w:hAnsi="Verdana" w:cs="Times New Roman"/>
                            <w:sz w:val="18"/>
                            <w:szCs w:val="18"/>
                            <w:lang w:eastAsia="ru-RU"/>
                          </w:rPr>
                          <w:t xml:space="preserve">. эфирного масла хвойного (пихта) и 1,32-1,42 </w:t>
                        </w:r>
                        <w:proofErr w:type="spellStart"/>
                        <w:r w:rsidRPr="00157CF6">
                          <w:rPr>
                            <w:rFonts w:ascii="Verdana" w:eastAsia="Times New Roman" w:hAnsi="Verdana" w:cs="Times New Roman"/>
                            <w:sz w:val="18"/>
                            <w:szCs w:val="18"/>
                            <w:lang w:eastAsia="ru-RU"/>
                          </w:rPr>
                          <w:t>мас.ч</w:t>
                        </w:r>
                        <w:proofErr w:type="spellEnd"/>
                        <w:r w:rsidRPr="00157CF6">
                          <w:rPr>
                            <w:rFonts w:ascii="Verdana" w:eastAsia="Times New Roman" w:hAnsi="Verdana" w:cs="Times New Roman"/>
                            <w:sz w:val="18"/>
                            <w:szCs w:val="18"/>
                            <w:lang w:eastAsia="ru-RU"/>
                          </w:rPr>
                          <w:t>. эфирного масла грейпфрутового.</w:t>
                        </w:r>
                        <w:proofErr w:type="gramEnd"/>
                      </w:p>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 xml:space="preserve">Двухкомпонентный концентрат для напитка получают путем смешивания двух </w:t>
                        </w:r>
                        <w:proofErr w:type="spellStart"/>
                        <w:r w:rsidRPr="00157CF6">
                          <w:rPr>
                            <w:rFonts w:ascii="Verdana" w:eastAsia="Times New Roman" w:hAnsi="Verdana" w:cs="Times New Roman"/>
                            <w:sz w:val="18"/>
                            <w:szCs w:val="18"/>
                            <w:lang w:eastAsia="ru-RU"/>
                          </w:rPr>
                          <w:t>вышеполученных</w:t>
                        </w:r>
                        <w:proofErr w:type="spellEnd"/>
                        <w:r w:rsidRPr="00157CF6">
                          <w:rPr>
                            <w:rFonts w:ascii="Verdana" w:eastAsia="Times New Roman" w:hAnsi="Verdana" w:cs="Times New Roman"/>
                            <w:sz w:val="18"/>
                            <w:szCs w:val="18"/>
                            <w:lang w:eastAsia="ru-RU"/>
                          </w:rPr>
                          <w:t xml:space="preserve"> компонентов, при этом соотношение экстрактивных и сухих веществ в готовом концентрате составляет, </w:t>
                        </w:r>
                        <w:proofErr w:type="gramStart"/>
                        <w:r w:rsidRPr="00157CF6">
                          <w:rPr>
                            <w:rFonts w:ascii="Verdana" w:eastAsia="Times New Roman" w:hAnsi="Verdana" w:cs="Times New Roman"/>
                            <w:sz w:val="18"/>
                            <w:szCs w:val="18"/>
                            <w:lang w:eastAsia="ru-RU"/>
                          </w:rPr>
                          <w:t>г</w:t>
                        </w:r>
                        <w:proofErr w:type="gramEnd"/>
                        <w:r w:rsidRPr="00157CF6">
                          <w:rPr>
                            <w:rFonts w:ascii="Verdana" w:eastAsia="Times New Roman" w:hAnsi="Verdana" w:cs="Times New Roman"/>
                            <w:sz w:val="18"/>
                            <w:szCs w:val="18"/>
                            <w:lang w:eastAsia="ru-RU"/>
                          </w:rPr>
                          <w:t>/100 г:</w:t>
                        </w:r>
                      </w:p>
                      <w:tbl>
                        <w:tblPr>
                          <w:tblW w:w="0" w:type="auto"/>
                          <w:tblCellSpacing w:w="0" w:type="dxa"/>
                          <w:tblCellMar>
                            <w:top w:w="24" w:type="dxa"/>
                            <w:left w:w="24" w:type="dxa"/>
                            <w:bottom w:w="24" w:type="dxa"/>
                            <w:right w:w="24" w:type="dxa"/>
                          </w:tblCellMar>
                          <w:tblLook w:val="04A0" w:firstRow="1" w:lastRow="0" w:firstColumn="1" w:lastColumn="0" w:noHBand="0" w:noVBand="1"/>
                        </w:tblPr>
                        <w:tblGrid>
                          <w:gridCol w:w="3856"/>
                          <w:gridCol w:w="1248"/>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 xml:space="preserve">экстрактивные вещества </w:t>
                              </w:r>
                              <w:proofErr w:type="gramStart"/>
                              <w:r w:rsidRPr="00157CF6">
                                <w:rPr>
                                  <w:rFonts w:ascii="Verdana" w:eastAsia="Times New Roman" w:hAnsi="Verdana" w:cs="Times New Roman"/>
                                  <w:sz w:val="24"/>
                                  <w:szCs w:val="24"/>
                                  <w:lang w:eastAsia="ru-RU"/>
                                </w:rPr>
                                <w:t>из</w:t>
                              </w:r>
                              <w:proofErr w:type="gramEnd"/>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Pr>
                                  <w:rFonts w:ascii="Verdana" w:eastAsia="Times New Roman" w:hAnsi="Verdana" w:cs="Times New Roman"/>
                                  <w:noProof/>
                                  <w:sz w:val="24"/>
                                  <w:szCs w:val="24"/>
                                  <w:lang w:eastAsia="ru-RU"/>
                                </w:rPr>
                                <w:drawing>
                                  <wp:inline distT="0" distB="0" distL="0" distR="0">
                                    <wp:extent cx="30480" cy="259080"/>
                                    <wp:effectExtent l="0" t="0" r="7620" b="7620"/>
                                    <wp:docPr id="5" name="Рисунок 5" descr="http://img.findpatent.ru/chr/82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findpatent.ru/chr/8202.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 cy="259080"/>
                                            </a:xfrm>
                                            <a:prstGeom prst="rect">
                                              <a:avLst/>
                                            </a:prstGeom>
                                            <a:noFill/>
                                            <a:ln>
                                              <a:noFill/>
                                            </a:ln>
                                          </pic:spPr>
                                        </pic:pic>
                                      </a:graphicData>
                                    </a:graphic>
                                  </wp:inline>
                                </w:drawing>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травы зверобоя резаного</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4,08-4,18</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корня солодки</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1,33-1,43</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корня элеутерококка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0,82-0,92</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плодов рябины обыкновенной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0,98-1,08</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щепы дубовой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0,31-0,41</w:t>
                              </w:r>
                            </w:p>
                          </w:tc>
                        </w:tr>
                      </w:tbl>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 xml:space="preserve">а сухих веществ в готовом концентрате составляет, </w:t>
                        </w:r>
                        <w:proofErr w:type="gramStart"/>
                        <w:r w:rsidRPr="00157CF6">
                          <w:rPr>
                            <w:rFonts w:ascii="Verdana" w:eastAsia="Times New Roman" w:hAnsi="Verdana" w:cs="Times New Roman"/>
                            <w:sz w:val="18"/>
                            <w:szCs w:val="18"/>
                            <w:lang w:eastAsia="ru-RU"/>
                          </w:rPr>
                          <w:t>г</w:t>
                        </w:r>
                        <w:proofErr w:type="gramEnd"/>
                        <w:r w:rsidRPr="00157CF6">
                          <w:rPr>
                            <w:rFonts w:ascii="Verdana" w:eastAsia="Times New Roman" w:hAnsi="Verdana" w:cs="Times New Roman"/>
                            <w:sz w:val="18"/>
                            <w:szCs w:val="18"/>
                            <w:lang w:eastAsia="ru-RU"/>
                          </w:rPr>
                          <w:t>/100 г:</w:t>
                        </w:r>
                      </w:p>
                      <w:tbl>
                        <w:tblPr>
                          <w:tblW w:w="0" w:type="auto"/>
                          <w:tblCellSpacing w:w="0" w:type="dxa"/>
                          <w:tblCellMar>
                            <w:top w:w="24" w:type="dxa"/>
                            <w:left w:w="24" w:type="dxa"/>
                            <w:bottom w:w="24" w:type="dxa"/>
                            <w:right w:w="24" w:type="dxa"/>
                          </w:tblCellMar>
                          <w:tblLook w:val="04A0" w:firstRow="1" w:lastRow="0" w:firstColumn="1" w:lastColumn="0" w:noHBand="0" w:noVBand="1"/>
                        </w:tblPr>
                        <w:tblGrid>
                          <w:gridCol w:w="2382"/>
                          <w:gridCol w:w="1553"/>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колера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74,34-75,74</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кислоты лимонной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16,69-17,69</w:t>
                              </w:r>
                            </w:p>
                          </w:tc>
                        </w:tr>
                      </w:tbl>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Затем перемешивают до получения однородной смеси и подают на розлив в емкости.</w:t>
                        </w:r>
                      </w:p>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Концентрат хранится при температуре от 0 до 30°С.</w:t>
                        </w:r>
                      </w:p>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 xml:space="preserve">Пример 1. Двухкомпонентный концентрат для напитка получают путем смешивания двух компонентов. Первый компонент включает водный экстракт из смеси растительного и древесного сырья, лимонную кислоту и колер, причем в состав смеси растительного и древесного сырья, используемого для получения водного экстракта, входят трава зверобоя, корень солодки, корень элеутерококка, плоды рябины обыкновенной, щепа дубовая. Второй компонент концентрата представляет собой смесь эфирных масел лаврового листа, эвкалипта, </w:t>
                        </w:r>
                        <w:r w:rsidRPr="00157CF6">
                          <w:rPr>
                            <w:rFonts w:ascii="Verdana" w:eastAsia="Times New Roman" w:hAnsi="Verdana" w:cs="Times New Roman"/>
                            <w:sz w:val="18"/>
                            <w:szCs w:val="18"/>
                            <w:lang w:eastAsia="ru-RU"/>
                          </w:rPr>
                          <w:lastRenderedPageBreak/>
                          <w:t xml:space="preserve">лимонного, хвойного и грейпфрутового при следующем соотношении, </w:t>
                        </w:r>
                        <w:proofErr w:type="spellStart"/>
                        <w:r w:rsidRPr="00157CF6">
                          <w:rPr>
                            <w:rFonts w:ascii="Verdana" w:eastAsia="Times New Roman" w:hAnsi="Verdana" w:cs="Times New Roman"/>
                            <w:sz w:val="18"/>
                            <w:szCs w:val="18"/>
                            <w:lang w:eastAsia="ru-RU"/>
                          </w:rPr>
                          <w:t>мас.ч</w:t>
                        </w:r>
                        <w:proofErr w:type="spellEnd"/>
                        <w:r w:rsidRPr="00157CF6">
                          <w:rPr>
                            <w:rFonts w:ascii="Verdana" w:eastAsia="Times New Roman" w:hAnsi="Verdana" w:cs="Times New Roman"/>
                            <w:sz w:val="18"/>
                            <w:szCs w:val="18"/>
                            <w:lang w:eastAsia="ru-RU"/>
                          </w:rPr>
                          <w:t>.:</w:t>
                        </w:r>
                      </w:p>
                      <w:tbl>
                        <w:tblPr>
                          <w:tblW w:w="0" w:type="auto"/>
                          <w:tblCellSpacing w:w="0" w:type="dxa"/>
                          <w:tblCellMar>
                            <w:top w:w="24" w:type="dxa"/>
                            <w:left w:w="24" w:type="dxa"/>
                            <w:bottom w:w="24" w:type="dxa"/>
                            <w:right w:w="24" w:type="dxa"/>
                          </w:tblCellMar>
                          <w:tblLook w:val="04A0" w:firstRow="1" w:lastRow="0" w:firstColumn="1" w:lastColumn="0" w:noHBand="0" w:noVBand="1"/>
                        </w:tblPr>
                        <w:tblGrid>
                          <w:gridCol w:w="4086"/>
                          <w:gridCol w:w="746"/>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лаврового листа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13,97</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эвкалипта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13,86</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лимонное</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36,45</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хвойное</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34,15</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грейпфрутовое</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1,32</w:t>
                              </w:r>
                            </w:p>
                          </w:tc>
                        </w:tr>
                      </w:tbl>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 xml:space="preserve">В готовом двухкомпонентном жидком концентрате содержание экстрактивных веществ составляет, </w:t>
                        </w:r>
                        <w:proofErr w:type="gramStart"/>
                        <w:r w:rsidRPr="00157CF6">
                          <w:rPr>
                            <w:rFonts w:ascii="Verdana" w:eastAsia="Times New Roman" w:hAnsi="Verdana" w:cs="Times New Roman"/>
                            <w:sz w:val="18"/>
                            <w:szCs w:val="18"/>
                            <w:lang w:eastAsia="ru-RU"/>
                          </w:rPr>
                          <w:t>г</w:t>
                        </w:r>
                        <w:proofErr w:type="gramEnd"/>
                        <w:r w:rsidRPr="00157CF6">
                          <w:rPr>
                            <w:rFonts w:ascii="Verdana" w:eastAsia="Times New Roman" w:hAnsi="Verdana" w:cs="Times New Roman"/>
                            <w:sz w:val="18"/>
                            <w:szCs w:val="18"/>
                            <w:lang w:eastAsia="ru-RU"/>
                          </w:rPr>
                          <w:t>/100 г:</w:t>
                        </w:r>
                      </w:p>
                      <w:tbl>
                        <w:tblPr>
                          <w:tblW w:w="0" w:type="auto"/>
                          <w:tblCellSpacing w:w="0" w:type="dxa"/>
                          <w:tblCellMar>
                            <w:top w:w="24" w:type="dxa"/>
                            <w:left w:w="24" w:type="dxa"/>
                            <w:bottom w:w="24" w:type="dxa"/>
                            <w:right w:w="24" w:type="dxa"/>
                          </w:tblCellMar>
                          <w:tblLook w:val="04A0" w:firstRow="1" w:lastRow="0" w:firstColumn="1" w:lastColumn="0" w:noHBand="0" w:noVBand="1"/>
                        </w:tblPr>
                        <w:tblGrid>
                          <w:gridCol w:w="3856"/>
                          <w:gridCol w:w="594"/>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 xml:space="preserve">экстрактивные вещества </w:t>
                              </w:r>
                              <w:proofErr w:type="gramStart"/>
                              <w:r w:rsidRPr="00157CF6">
                                <w:rPr>
                                  <w:rFonts w:ascii="Verdana" w:eastAsia="Times New Roman" w:hAnsi="Verdana" w:cs="Times New Roman"/>
                                  <w:sz w:val="24"/>
                                  <w:szCs w:val="24"/>
                                  <w:lang w:eastAsia="ru-RU"/>
                                </w:rPr>
                                <w:t>из</w:t>
                              </w:r>
                              <w:proofErr w:type="gramEnd"/>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Pr>
                                  <w:rFonts w:ascii="Verdana" w:eastAsia="Times New Roman" w:hAnsi="Verdana" w:cs="Times New Roman"/>
                                  <w:noProof/>
                                  <w:sz w:val="24"/>
                                  <w:szCs w:val="24"/>
                                  <w:lang w:eastAsia="ru-RU"/>
                                </w:rPr>
                                <w:drawing>
                                  <wp:inline distT="0" distB="0" distL="0" distR="0">
                                    <wp:extent cx="30480" cy="259080"/>
                                    <wp:effectExtent l="0" t="0" r="7620" b="7620"/>
                                    <wp:docPr id="4" name="Рисунок 4" descr="http://img.findpatent.ru/chr/82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g.findpatent.ru/chr/8202.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 cy="259080"/>
                                            </a:xfrm>
                                            <a:prstGeom prst="rect">
                                              <a:avLst/>
                                            </a:prstGeom>
                                            <a:noFill/>
                                            <a:ln>
                                              <a:noFill/>
                                            </a:ln>
                                          </pic:spPr>
                                        </pic:pic>
                                      </a:graphicData>
                                    </a:graphic>
                                  </wp:inline>
                                </w:drawing>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травы зверобоя</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4,08</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корня солодки</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1,33</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корня элеутерококка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0,82</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плодов рябины обыкновенной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0,98</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щепы дубовой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0,31</w:t>
                              </w:r>
                            </w:p>
                          </w:tc>
                        </w:tr>
                      </w:tbl>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 xml:space="preserve">а содержание сухих веществ в готовом концентрате составляет, </w:t>
                        </w:r>
                        <w:proofErr w:type="gramStart"/>
                        <w:r w:rsidRPr="00157CF6">
                          <w:rPr>
                            <w:rFonts w:ascii="Verdana" w:eastAsia="Times New Roman" w:hAnsi="Verdana" w:cs="Times New Roman"/>
                            <w:sz w:val="18"/>
                            <w:szCs w:val="18"/>
                            <w:lang w:eastAsia="ru-RU"/>
                          </w:rPr>
                          <w:t>г</w:t>
                        </w:r>
                        <w:proofErr w:type="gramEnd"/>
                        <w:r w:rsidRPr="00157CF6">
                          <w:rPr>
                            <w:rFonts w:ascii="Verdana" w:eastAsia="Times New Roman" w:hAnsi="Verdana" w:cs="Times New Roman"/>
                            <w:sz w:val="18"/>
                            <w:szCs w:val="18"/>
                            <w:lang w:eastAsia="ru-RU"/>
                          </w:rPr>
                          <w:t>/100 г:</w:t>
                        </w:r>
                      </w:p>
                      <w:tbl>
                        <w:tblPr>
                          <w:tblW w:w="0" w:type="auto"/>
                          <w:tblCellSpacing w:w="0" w:type="dxa"/>
                          <w:tblCellMar>
                            <w:top w:w="24" w:type="dxa"/>
                            <w:left w:w="24" w:type="dxa"/>
                            <w:bottom w:w="24" w:type="dxa"/>
                            <w:right w:w="24" w:type="dxa"/>
                          </w:tblCellMar>
                          <w:tblLook w:val="04A0" w:firstRow="1" w:lastRow="0" w:firstColumn="1" w:lastColumn="0" w:noHBand="0" w:noVBand="1"/>
                        </w:tblPr>
                        <w:tblGrid>
                          <w:gridCol w:w="2382"/>
                          <w:gridCol w:w="746"/>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колера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74,34</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кислоты лимонной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16,69</w:t>
                              </w:r>
                            </w:p>
                          </w:tc>
                        </w:tr>
                      </w:tbl>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 xml:space="preserve">Пример 2. Двухкомпонентный концентрат для напитка получают аналогично </w:t>
                        </w:r>
                        <w:proofErr w:type="gramStart"/>
                        <w:r w:rsidRPr="00157CF6">
                          <w:rPr>
                            <w:rFonts w:ascii="Verdana" w:eastAsia="Times New Roman" w:hAnsi="Verdana" w:cs="Times New Roman"/>
                            <w:sz w:val="18"/>
                            <w:szCs w:val="18"/>
                            <w:lang w:eastAsia="ru-RU"/>
                          </w:rPr>
                          <w:t>описанному</w:t>
                        </w:r>
                        <w:proofErr w:type="gramEnd"/>
                        <w:r w:rsidRPr="00157CF6">
                          <w:rPr>
                            <w:rFonts w:ascii="Verdana" w:eastAsia="Times New Roman" w:hAnsi="Verdana" w:cs="Times New Roman"/>
                            <w:sz w:val="18"/>
                            <w:szCs w:val="18"/>
                            <w:lang w:eastAsia="ru-RU"/>
                          </w:rPr>
                          <w:t xml:space="preserve"> в примере 1. Первый компонент включает водный экстракт из смеси растительного и древесного сырья, лимонную кислоту и колер, причем в состав смеси растительного и древесного сырья, используемого для получения водного экстракта, входят трава зверобоя, корень солодки, корень элеутерококка, плоды рябины обыкновенной, щепа дубовая. Второй компонент концентрата представляет собой смесь эфирных масел лаврового листа, эвкалипта, лимонного, хвойного и грейпфрутового при следующем соотношении, </w:t>
                        </w:r>
                        <w:proofErr w:type="spellStart"/>
                        <w:r w:rsidRPr="00157CF6">
                          <w:rPr>
                            <w:rFonts w:ascii="Verdana" w:eastAsia="Times New Roman" w:hAnsi="Verdana" w:cs="Times New Roman"/>
                            <w:sz w:val="18"/>
                            <w:szCs w:val="18"/>
                            <w:lang w:eastAsia="ru-RU"/>
                          </w:rPr>
                          <w:t>мас.ч</w:t>
                        </w:r>
                        <w:proofErr w:type="spellEnd"/>
                        <w:r w:rsidRPr="00157CF6">
                          <w:rPr>
                            <w:rFonts w:ascii="Verdana" w:eastAsia="Times New Roman" w:hAnsi="Verdana" w:cs="Times New Roman"/>
                            <w:sz w:val="18"/>
                            <w:szCs w:val="18"/>
                            <w:lang w:eastAsia="ru-RU"/>
                          </w:rPr>
                          <w:t>.:</w:t>
                        </w:r>
                      </w:p>
                      <w:tbl>
                        <w:tblPr>
                          <w:tblW w:w="0" w:type="auto"/>
                          <w:tblCellSpacing w:w="0" w:type="dxa"/>
                          <w:tblCellMar>
                            <w:top w:w="24" w:type="dxa"/>
                            <w:left w:w="24" w:type="dxa"/>
                            <w:bottom w:w="24" w:type="dxa"/>
                            <w:right w:w="24" w:type="dxa"/>
                          </w:tblCellMar>
                          <w:tblLook w:val="04A0" w:firstRow="1" w:lastRow="0" w:firstColumn="1" w:lastColumn="0" w:noHBand="0" w:noVBand="1"/>
                        </w:tblPr>
                        <w:tblGrid>
                          <w:gridCol w:w="4086"/>
                          <w:gridCol w:w="746"/>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лаврового листа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14,02</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эвкалипта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13,91</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лимонное</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36,50</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хвойное</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34,20</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грейпфрутовое</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1,37</w:t>
                              </w:r>
                            </w:p>
                          </w:tc>
                        </w:tr>
                      </w:tbl>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 xml:space="preserve">В готовом двухкомпонентном жидком концентрате содержание экстрактивных веществ составляет, </w:t>
                        </w:r>
                        <w:proofErr w:type="gramStart"/>
                        <w:r w:rsidRPr="00157CF6">
                          <w:rPr>
                            <w:rFonts w:ascii="Verdana" w:eastAsia="Times New Roman" w:hAnsi="Verdana" w:cs="Times New Roman"/>
                            <w:sz w:val="18"/>
                            <w:szCs w:val="18"/>
                            <w:lang w:eastAsia="ru-RU"/>
                          </w:rPr>
                          <w:t>г</w:t>
                        </w:r>
                        <w:proofErr w:type="gramEnd"/>
                        <w:r w:rsidRPr="00157CF6">
                          <w:rPr>
                            <w:rFonts w:ascii="Verdana" w:eastAsia="Times New Roman" w:hAnsi="Verdana" w:cs="Times New Roman"/>
                            <w:sz w:val="18"/>
                            <w:szCs w:val="18"/>
                            <w:lang w:eastAsia="ru-RU"/>
                          </w:rPr>
                          <w:t>/100 г:</w:t>
                        </w:r>
                      </w:p>
                      <w:tbl>
                        <w:tblPr>
                          <w:tblW w:w="0" w:type="auto"/>
                          <w:tblCellSpacing w:w="0" w:type="dxa"/>
                          <w:tblCellMar>
                            <w:top w:w="24" w:type="dxa"/>
                            <w:left w:w="24" w:type="dxa"/>
                            <w:bottom w:w="24" w:type="dxa"/>
                            <w:right w:w="24" w:type="dxa"/>
                          </w:tblCellMar>
                          <w:tblLook w:val="04A0" w:firstRow="1" w:lastRow="0" w:firstColumn="1" w:lastColumn="0" w:noHBand="0" w:noVBand="1"/>
                        </w:tblPr>
                        <w:tblGrid>
                          <w:gridCol w:w="3856"/>
                          <w:gridCol w:w="594"/>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 xml:space="preserve">экстрактивные вещества </w:t>
                              </w:r>
                              <w:proofErr w:type="gramStart"/>
                              <w:r w:rsidRPr="00157CF6">
                                <w:rPr>
                                  <w:rFonts w:ascii="Verdana" w:eastAsia="Times New Roman" w:hAnsi="Verdana" w:cs="Times New Roman"/>
                                  <w:sz w:val="24"/>
                                  <w:szCs w:val="24"/>
                                  <w:lang w:eastAsia="ru-RU"/>
                                </w:rPr>
                                <w:t>из</w:t>
                              </w:r>
                              <w:proofErr w:type="gramEnd"/>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Pr>
                                  <w:rFonts w:ascii="Verdana" w:eastAsia="Times New Roman" w:hAnsi="Verdana" w:cs="Times New Roman"/>
                                  <w:noProof/>
                                  <w:sz w:val="24"/>
                                  <w:szCs w:val="24"/>
                                  <w:lang w:eastAsia="ru-RU"/>
                                </w:rPr>
                                <w:drawing>
                                  <wp:inline distT="0" distB="0" distL="0" distR="0">
                                    <wp:extent cx="30480" cy="259080"/>
                                    <wp:effectExtent l="0" t="0" r="7620" b="7620"/>
                                    <wp:docPr id="3" name="Рисунок 3" descr="http://img.findpatent.ru/chr/82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findpatent.ru/chr/8202.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 cy="259080"/>
                                            </a:xfrm>
                                            <a:prstGeom prst="rect">
                                              <a:avLst/>
                                            </a:prstGeom>
                                            <a:noFill/>
                                            <a:ln>
                                              <a:noFill/>
                                            </a:ln>
                                          </pic:spPr>
                                        </pic:pic>
                                      </a:graphicData>
                                    </a:graphic>
                                  </wp:inline>
                                </w:drawing>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травы зверобоя</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4,13</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корня солодки</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1,38</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корня элеутерококка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0,87</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плодов рябины обыкновенной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1,03</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щепы дубовой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0,36</w:t>
                              </w:r>
                            </w:p>
                          </w:tc>
                        </w:tr>
                      </w:tbl>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 xml:space="preserve">а содержание сухих веществ в готовом концентрате составляет, </w:t>
                        </w:r>
                        <w:proofErr w:type="gramStart"/>
                        <w:r w:rsidRPr="00157CF6">
                          <w:rPr>
                            <w:rFonts w:ascii="Verdana" w:eastAsia="Times New Roman" w:hAnsi="Verdana" w:cs="Times New Roman"/>
                            <w:sz w:val="18"/>
                            <w:szCs w:val="18"/>
                            <w:lang w:eastAsia="ru-RU"/>
                          </w:rPr>
                          <w:t>г</w:t>
                        </w:r>
                        <w:proofErr w:type="gramEnd"/>
                        <w:r w:rsidRPr="00157CF6">
                          <w:rPr>
                            <w:rFonts w:ascii="Verdana" w:eastAsia="Times New Roman" w:hAnsi="Verdana" w:cs="Times New Roman"/>
                            <w:sz w:val="18"/>
                            <w:szCs w:val="18"/>
                            <w:lang w:eastAsia="ru-RU"/>
                          </w:rPr>
                          <w:t>/100 г:</w:t>
                        </w:r>
                      </w:p>
                      <w:tbl>
                        <w:tblPr>
                          <w:tblW w:w="0" w:type="auto"/>
                          <w:tblCellSpacing w:w="0" w:type="dxa"/>
                          <w:tblCellMar>
                            <w:top w:w="24" w:type="dxa"/>
                            <w:left w:w="24" w:type="dxa"/>
                            <w:bottom w:w="24" w:type="dxa"/>
                            <w:right w:w="24" w:type="dxa"/>
                          </w:tblCellMar>
                          <w:tblLook w:val="04A0" w:firstRow="1" w:lastRow="0" w:firstColumn="1" w:lastColumn="0" w:noHBand="0" w:noVBand="1"/>
                        </w:tblPr>
                        <w:tblGrid>
                          <w:gridCol w:w="2382"/>
                          <w:gridCol w:w="746"/>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колера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75,04</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кислоты лимонной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17,19</w:t>
                              </w:r>
                            </w:p>
                          </w:tc>
                        </w:tr>
                      </w:tbl>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 xml:space="preserve">Пример 3. Двухкомпонентный концентрат для напитка получают аналогично </w:t>
                        </w:r>
                        <w:proofErr w:type="gramStart"/>
                        <w:r w:rsidRPr="00157CF6">
                          <w:rPr>
                            <w:rFonts w:ascii="Verdana" w:eastAsia="Times New Roman" w:hAnsi="Verdana" w:cs="Times New Roman"/>
                            <w:sz w:val="18"/>
                            <w:szCs w:val="18"/>
                            <w:lang w:eastAsia="ru-RU"/>
                          </w:rPr>
                          <w:t>описанному</w:t>
                        </w:r>
                        <w:proofErr w:type="gramEnd"/>
                        <w:r w:rsidRPr="00157CF6">
                          <w:rPr>
                            <w:rFonts w:ascii="Verdana" w:eastAsia="Times New Roman" w:hAnsi="Verdana" w:cs="Times New Roman"/>
                            <w:sz w:val="18"/>
                            <w:szCs w:val="18"/>
                            <w:lang w:eastAsia="ru-RU"/>
                          </w:rPr>
                          <w:t xml:space="preserve"> в примере 1. Первый компонент включает водный экстракт из смеси растительного и древесного сырья, лимонную кислоту и колер, причем в состав смеси растительного и древесного сырья, используемого для получения водного экстракта, входят трава зверобоя, корень солодки, корень элеутерококка, плоды рябины обыкновенной, щепа дубовая. Второй компонент концентрата представляет собой смесь эфирных масел лаврового листа, эвкалипта, лимонного, хвойного и грейпфрутового при следующем соотношении, </w:t>
                        </w:r>
                        <w:proofErr w:type="spellStart"/>
                        <w:r w:rsidRPr="00157CF6">
                          <w:rPr>
                            <w:rFonts w:ascii="Verdana" w:eastAsia="Times New Roman" w:hAnsi="Verdana" w:cs="Times New Roman"/>
                            <w:sz w:val="18"/>
                            <w:szCs w:val="18"/>
                            <w:lang w:eastAsia="ru-RU"/>
                          </w:rPr>
                          <w:t>мас.ч</w:t>
                        </w:r>
                        <w:proofErr w:type="spellEnd"/>
                        <w:r w:rsidRPr="00157CF6">
                          <w:rPr>
                            <w:rFonts w:ascii="Verdana" w:eastAsia="Times New Roman" w:hAnsi="Verdana" w:cs="Times New Roman"/>
                            <w:sz w:val="18"/>
                            <w:szCs w:val="18"/>
                            <w:lang w:eastAsia="ru-RU"/>
                          </w:rPr>
                          <w:t>.:</w:t>
                        </w:r>
                      </w:p>
                      <w:tbl>
                        <w:tblPr>
                          <w:tblW w:w="0" w:type="auto"/>
                          <w:tblCellSpacing w:w="0" w:type="dxa"/>
                          <w:tblCellMar>
                            <w:top w:w="24" w:type="dxa"/>
                            <w:left w:w="24" w:type="dxa"/>
                            <w:bottom w:w="24" w:type="dxa"/>
                            <w:right w:w="24" w:type="dxa"/>
                          </w:tblCellMar>
                          <w:tblLook w:val="04A0" w:firstRow="1" w:lastRow="0" w:firstColumn="1" w:lastColumn="0" w:noHBand="0" w:noVBand="1"/>
                        </w:tblPr>
                        <w:tblGrid>
                          <w:gridCol w:w="4086"/>
                          <w:gridCol w:w="746"/>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лаврового листа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14,07</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lastRenderedPageBreak/>
                                <w:t>эфирное масло эвкалипта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13,96</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лимонное</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36,55</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хвойное</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34,25</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грейпфрутовое</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1,42</w:t>
                              </w:r>
                            </w:p>
                          </w:tc>
                        </w:tr>
                      </w:tbl>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 xml:space="preserve">В готовом двухкомпонентном жидком концентрате содержание экстрактивных веществ составляет, </w:t>
                        </w:r>
                        <w:proofErr w:type="gramStart"/>
                        <w:r w:rsidRPr="00157CF6">
                          <w:rPr>
                            <w:rFonts w:ascii="Verdana" w:eastAsia="Times New Roman" w:hAnsi="Verdana" w:cs="Times New Roman"/>
                            <w:sz w:val="18"/>
                            <w:szCs w:val="18"/>
                            <w:lang w:eastAsia="ru-RU"/>
                          </w:rPr>
                          <w:t>г</w:t>
                        </w:r>
                        <w:proofErr w:type="gramEnd"/>
                        <w:r w:rsidRPr="00157CF6">
                          <w:rPr>
                            <w:rFonts w:ascii="Verdana" w:eastAsia="Times New Roman" w:hAnsi="Verdana" w:cs="Times New Roman"/>
                            <w:sz w:val="18"/>
                            <w:szCs w:val="18"/>
                            <w:lang w:eastAsia="ru-RU"/>
                          </w:rPr>
                          <w:t>/100 г:</w:t>
                        </w:r>
                      </w:p>
                      <w:tbl>
                        <w:tblPr>
                          <w:tblW w:w="0" w:type="auto"/>
                          <w:tblCellSpacing w:w="0" w:type="dxa"/>
                          <w:tblCellMar>
                            <w:top w:w="24" w:type="dxa"/>
                            <w:left w:w="24" w:type="dxa"/>
                            <w:bottom w:w="24" w:type="dxa"/>
                            <w:right w:w="24" w:type="dxa"/>
                          </w:tblCellMar>
                          <w:tblLook w:val="04A0" w:firstRow="1" w:lastRow="0" w:firstColumn="1" w:lastColumn="0" w:noHBand="0" w:noVBand="1"/>
                        </w:tblPr>
                        <w:tblGrid>
                          <w:gridCol w:w="3856"/>
                          <w:gridCol w:w="594"/>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 xml:space="preserve">экстрактивные вещества </w:t>
                              </w:r>
                              <w:proofErr w:type="gramStart"/>
                              <w:r w:rsidRPr="00157CF6">
                                <w:rPr>
                                  <w:rFonts w:ascii="Verdana" w:eastAsia="Times New Roman" w:hAnsi="Verdana" w:cs="Times New Roman"/>
                                  <w:sz w:val="24"/>
                                  <w:szCs w:val="24"/>
                                  <w:lang w:eastAsia="ru-RU"/>
                                </w:rPr>
                                <w:t>из</w:t>
                              </w:r>
                              <w:proofErr w:type="gramEnd"/>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Pr>
                                  <w:rFonts w:ascii="Verdana" w:eastAsia="Times New Roman" w:hAnsi="Verdana" w:cs="Times New Roman"/>
                                  <w:noProof/>
                                  <w:sz w:val="24"/>
                                  <w:szCs w:val="24"/>
                                  <w:lang w:eastAsia="ru-RU"/>
                                </w:rPr>
                                <w:drawing>
                                  <wp:inline distT="0" distB="0" distL="0" distR="0">
                                    <wp:extent cx="30480" cy="259080"/>
                                    <wp:effectExtent l="0" t="0" r="7620" b="7620"/>
                                    <wp:docPr id="2" name="Рисунок 2" descr="http://img.findpatent.ru/chr/82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g.findpatent.ru/chr/8202.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 cy="259080"/>
                                            </a:xfrm>
                                            <a:prstGeom prst="rect">
                                              <a:avLst/>
                                            </a:prstGeom>
                                            <a:noFill/>
                                            <a:ln>
                                              <a:noFill/>
                                            </a:ln>
                                          </pic:spPr>
                                        </pic:pic>
                                      </a:graphicData>
                                    </a:graphic>
                                  </wp:inline>
                                </w:drawing>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травы зверобоя</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4,18</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корня солодки</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1,43</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корня элеутерококка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0,92</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плодов рябины обыкновенной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1,08</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щепы дубовой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0,41</w:t>
                              </w:r>
                            </w:p>
                          </w:tc>
                        </w:tr>
                      </w:tbl>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 xml:space="preserve">а содержание сухих веществ в готовом концентрате составляет, </w:t>
                        </w:r>
                        <w:proofErr w:type="gramStart"/>
                        <w:r w:rsidRPr="00157CF6">
                          <w:rPr>
                            <w:rFonts w:ascii="Verdana" w:eastAsia="Times New Roman" w:hAnsi="Verdana" w:cs="Times New Roman"/>
                            <w:sz w:val="18"/>
                            <w:szCs w:val="18"/>
                            <w:lang w:eastAsia="ru-RU"/>
                          </w:rPr>
                          <w:t>г</w:t>
                        </w:r>
                        <w:proofErr w:type="gramEnd"/>
                        <w:r w:rsidRPr="00157CF6">
                          <w:rPr>
                            <w:rFonts w:ascii="Verdana" w:eastAsia="Times New Roman" w:hAnsi="Verdana" w:cs="Times New Roman"/>
                            <w:sz w:val="18"/>
                            <w:szCs w:val="18"/>
                            <w:lang w:eastAsia="ru-RU"/>
                          </w:rPr>
                          <w:t>/100 г:</w:t>
                        </w:r>
                      </w:p>
                      <w:tbl>
                        <w:tblPr>
                          <w:tblW w:w="0" w:type="auto"/>
                          <w:tblCellSpacing w:w="0" w:type="dxa"/>
                          <w:tblCellMar>
                            <w:top w:w="24" w:type="dxa"/>
                            <w:left w:w="24" w:type="dxa"/>
                            <w:bottom w:w="24" w:type="dxa"/>
                            <w:right w:w="24" w:type="dxa"/>
                          </w:tblCellMar>
                          <w:tblLook w:val="04A0" w:firstRow="1" w:lastRow="0" w:firstColumn="1" w:lastColumn="0" w:noHBand="0" w:noVBand="1"/>
                        </w:tblPr>
                        <w:tblGrid>
                          <w:gridCol w:w="2382"/>
                          <w:gridCol w:w="746"/>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колера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75,74</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кислоты лимонной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17,69</w:t>
                              </w:r>
                            </w:p>
                          </w:tc>
                        </w:tr>
                      </w:tbl>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 xml:space="preserve">Таким образом, предлагаемый двухкомпонентный концентрат для напитка проявляет профилактическое действие на желудочно-кишечный тракт и </w:t>
                        </w:r>
                        <w:proofErr w:type="gramStart"/>
                        <w:r w:rsidRPr="00157CF6">
                          <w:rPr>
                            <w:rFonts w:ascii="Verdana" w:eastAsia="Times New Roman" w:hAnsi="Verdana" w:cs="Times New Roman"/>
                            <w:sz w:val="18"/>
                            <w:szCs w:val="18"/>
                            <w:lang w:eastAsia="ru-RU"/>
                          </w:rPr>
                          <w:t>сердечно-сосудистую</w:t>
                        </w:r>
                        <w:proofErr w:type="gramEnd"/>
                        <w:r w:rsidRPr="00157CF6">
                          <w:rPr>
                            <w:rFonts w:ascii="Verdana" w:eastAsia="Times New Roman" w:hAnsi="Verdana" w:cs="Times New Roman"/>
                            <w:sz w:val="18"/>
                            <w:szCs w:val="18"/>
                            <w:lang w:eastAsia="ru-RU"/>
                          </w:rPr>
                          <w:t xml:space="preserve"> систему. В результате совместного использования водных экстрактов травы зверобоя, корня солодки, корня элеутерококка, плодов рябины обыкновенной и щепы дубовой, а также эфирных масел лаврового листа, эвкалипта, лимонного, хвойного и </w:t>
                        </w:r>
                        <w:proofErr w:type="spellStart"/>
                        <w:r w:rsidRPr="00157CF6">
                          <w:rPr>
                            <w:rFonts w:ascii="Verdana" w:eastAsia="Times New Roman" w:hAnsi="Verdana" w:cs="Times New Roman"/>
                            <w:sz w:val="18"/>
                            <w:szCs w:val="18"/>
                            <w:lang w:eastAsia="ru-RU"/>
                          </w:rPr>
                          <w:t>грейпфруктового</w:t>
                        </w:r>
                        <w:proofErr w:type="spellEnd"/>
                        <w:r w:rsidRPr="00157CF6">
                          <w:rPr>
                            <w:rFonts w:ascii="Verdana" w:eastAsia="Times New Roman" w:hAnsi="Verdana" w:cs="Times New Roman"/>
                            <w:sz w:val="18"/>
                            <w:szCs w:val="18"/>
                            <w:lang w:eastAsia="ru-RU"/>
                          </w:rPr>
                          <w:t xml:space="preserve"> двухкомпонентный концентрат для напитка обладает пикантным </w:t>
                        </w:r>
                        <w:proofErr w:type="spellStart"/>
                        <w:r w:rsidRPr="00157CF6">
                          <w:rPr>
                            <w:rFonts w:ascii="Verdana" w:eastAsia="Times New Roman" w:hAnsi="Verdana" w:cs="Times New Roman"/>
                            <w:sz w:val="18"/>
                            <w:szCs w:val="18"/>
                            <w:lang w:eastAsia="ru-RU"/>
                          </w:rPr>
                          <w:t>кислосладким</w:t>
                        </w:r>
                        <w:proofErr w:type="spellEnd"/>
                        <w:r w:rsidRPr="00157CF6">
                          <w:rPr>
                            <w:rFonts w:ascii="Verdana" w:eastAsia="Times New Roman" w:hAnsi="Verdana" w:cs="Times New Roman"/>
                            <w:sz w:val="18"/>
                            <w:szCs w:val="18"/>
                            <w:lang w:eastAsia="ru-RU"/>
                          </w:rPr>
                          <w:t xml:space="preserve"> вкусом с приятной горчинкой, легкой терпкостью и некоторой вязкостью вкуса.</w:t>
                        </w:r>
                      </w:p>
                      <w:p w:rsidR="00157CF6" w:rsidRPr="00157CF6" w:rsidRDefault="00157CF6" w:rsidP="00157CF6">
                        <w:pPr>
                          <w:spacing w:before="113" w:after="0" w:line="227" w:lineRule="atLeast"/>
                          <w:ind w:firstLine="450"/>
                          <w:jc w:val="center"/>
                          <w:rPr>
                            <w:rFonts w:ascii="Verdana" w:eastAsia="Times New Roman" w:hAnsi="Verdana" w:cs="Times New Roman"/>
                            <w:sz w:val="18"/>
                            <w:szCs w:val="18"/>
                            <w:lang w:eastAsia="ru-RU"/>
                          </w:rPr>
                        </w:pPr>
                        <w:r w:rsidRPr="00157CF6">
                          <w:rPr>
                            <w:rFonts w:ascii="Verdana" w:eastAsia="Times New Roman" w:hAnsi="Verdana" w:cs="Times New Roman"/>
                            <w:sz w:val="18"/>
                            <w:szCs w:val="18"/>
                            <w:lang w:eastAsia="ru-RU"/>
                          </w:rPr>
                          <w:t>Формула изобретения</w:t>
                        </w:r>
                      </w:p>
                      <w:p w:rsidR="00157CF6" w:rsidRPr="00157CF6" w:rsidRDefault="00157CF6" w:rsidP="00157CF6">
                        <w:pPr>
                          <w:spacing w:after="0" w:line="227" w:lineRule="atLeast"/>
                          <w:ind w:firstLine="450"/>
                          <w:rPr>
                            <w:rFonts w:ascii="Verdana" w:eastAsia="Times New Roman" w:hAnsi="Verdana" w:cs="Times New Roman"/>
                            <w:sz w:val="18"/>
                            <w:szCs w:val="18"/>
                            <w:lang w:eastAsia="ru-RU"/>
                          </w:rPr>
                        </w:pPr>
                        <w:proofErr w:type="gramStart"/>
                        <w:r w:rsidRPr="00157CF6">
                          <w:rPr>
                            <w:rFonts w:ascii="Verdana" w:eastAsia="Times New Roman" w:hAnsi="Verdana" w:cs="Times New Roman"/>
                            <w:sz w:val="18"/>
                            <w:szCs w:val="18"/>
                            <w:lang w:eastAsia="ru-RU"/>
                          </w:rPr>
                          <w:t>Двухкомпонентный жидкий концентрат для приготовления напитка, характеризующийся тем, что первый компонент содержит водный экстракт из смеси растительного и древесного сырья, лимонную кислоту и колер, причем в состав смеси растительного и древесного сырья, используемого для получения водного экстракта, входят трава зверобоя резаного, корень солодки, корень элеутерококка, плоды рябины обыкновенной, щепа дубовая, а второй компонент концентрата представляет собой смесь эфирных масел лаврового</w:t>
                        </w:r>
                        <w:proofErr w:type="gramEnd"/>
                        <w:r w:rsidRPr="00157CF6">
                          <w:rPr>
                            <w:rFonts w:ascii="Verdana" w:eastAsia="Times New Roman" w:hAnsi="Verdana" w:cs="Times New Roman"/>
                            <w:sz w:val="18"/>
                            <w:szCs w:val="18"/>
                            <w:lang w:eastAsia="ru-RU"/>
                          </w:rPr>
                          <w:t xml:space="preserve"> листа, эвкалипта, лимонного, хвойного и грейпфрутового, </w:t>
                        </w:r>
                        <w:proofErr w:type="gramStart"/>
                        <w:r w:rsidRPr="00157CF6">
                          <w:rPr>
                            <w:rFonts w:ascii="Verdana" w:eastAsia="Times New Roman" w:hAnsi="Verdana" w:cs="Times New Roman"/>
                            <w:sz w:val="18"/>
                            <w:szCs w:val="18"/>
                            <w:lang w:eastAsia="ru-RU"/>
                          </w:rPr>
                          <w:t>взятых</w:t>
                        </w:r>
                        <w:proofErr w:type="gramEnd"/>
                        <w:r w:rsidRPr="00157CF6">
                          <w:rPr>
                            <w:rFonts w:ascii="Verdana" w:eastAsia="Times New Roman" w:hAnsi="Verdana" w:cs="Times New Roman"/>
                            <w:sz w:val="18"/>
                            <w:szCs w:val="18"/>
                            <w:lang w:eastAsia="ru-RU"/>
                          </w:rPr>
                          <w:t xml:space="preserve"> при следующем соотношении, </w:t>
                        </w:r>
                        <w:proofErr w:type="spellStart"/>
                        <w:r w:rsidRPr="00157CF6">
                          <w:rPr>
                            <w:rFonts w:ascii="Verdana" w:eastAsia="Times New Roman" w:hAnsi="Verdana" w:cs="Times New Roman"/>
                            <w:sz w:val="18"/>
                            <w:szCs w:val="18"/>
                            <w:lang w:eastAsia="ru-RU"/>
                          </w:rPr>
                          <w:t>мас.ч</w:t>
                        </w:r>
                        <w:proofErr w:type="spellEnd"/>
                        <w:r w:rsidRPr="00157CF6">
                          <w:rPr>
                            <w:rFonts w:ascii="Verdana" w:eastAsia="Times New Roman" w:hAnsi="Verdana" w:cs="Times New Roman"/>
                            <w:sz w:val="18"/>
                            <w:szCs w:val="18"/>
                            <w:lang w:eastAsia="ru-RU"/>
                          </w:rPr>
                          <w:t>.:</w:t>
                        </w:r>
                      </w:p>
                      <w:tbl>
                        <w:tblPr>
                          <w:tblW w:w="0" w:type="auto"/>
                          <w:tblCellSpacing w:w="0" w:type="dxa"/>
                          <w:tblCellMar>
                            <w:top w:w="24" w:type="dxa"/>
                            <w:left w:w="24" w:type="dxa"/>
                            <w:bottom w:w="24" w:type="dxa"/>
                            <w:right w:w="24" w:type="dxa"/>
                          </w:tblCellMar>
                          <w:tblLook w:val="04A0" w:firstRow="1" w:lastRow="0" w:firstColumn="1" w:lastColumn="0" w:noHBand="0" w:noVBand="1"/>
                        </w:tblPr>
                        <w:tblGrid>
                          <w:gridCol w:w="4086"/>
                          <w:gridCol w:w="1553"/>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лаврового листа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13,97-14,07</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эвкалипта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13,86-13,96</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лимонное</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36,45-36,55</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хвойное</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34,15-34,25</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эфирное масло грейпфрутовое</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1,32-1,42,</w:t>
                              </w:r>
                            </w:p>
                          </w:tc>
                        </w:tr>
                      </w:tbl>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 xml:space="preserve">при этом содержание экстрактивных веществ в готовом концентрате составляет, </w:t>
                        </w:r>
                        <w:proofErr w:type="gramStart"/>
                        <w:r w:rsidRPr="00157CF6">
                          <w:rPr>
                            <w:rFonts w:ascii="Verdana" w:eastAsia="Times New Roman" w:hAnsi="Verdana" w:cs="Times New Roman"/>
                            <w:sz w:val="24"/>
                            <w:szCs w:val="24"/>
                            <w:lang w:eastAsia="ru-RU"/>
                          </w:rPr>
                          <w:t>г</w:t>
                        </w:r>
                        <w:proofErr w:type="gramEnd"/>
                        <w:r w:rsidRPr="00157CF6">
                          <w:rPr>
                            <w:rFonts w:ascii="Verdana" w:eastAsia="Times New Roman" w:hAnsi="Verdana" w:cs="Times New Roman"/>
                            <w:sz w:val="24"/>
                            <w:szCs w:val="24"/>
                            <w:lang w:eastAsia="ru-RU"/>
                          </w:rPr>
                          <w:t>/100 г:</w:t>
                        </w:r>
                        <w:r w:rsidRPr="00157CF6">
                          <w:rPr>
                            <w:rFonts w:ascii="Verdana" w:eastAsia="Times New Roman" w:hAnsi="Verdana" w:cs="Times New Roman"/>
                            <w:sz w:val="24"/>
                            <w:szCs w:val="24"/>
                            <w:lang w:eastAsia="ru-RU"/>
                          </w:rPr>
                          <w:br/>
                        </w:r>
                      </w:p>
                      <w:tbl>
                        <w:tblPr>
                          <w:tblW w:w="0" w:type="auto"/>
                          <w:tblCellSpacing w:w="0" w:type="dxa"/>
                          <w:tblCellMar>
                            <w:top w:w="24" w:type="dxa"/>
                            <w:left w:w="24" w:type="dxa"/>
                            <w:bottom w:w="24" w:type="dxa"/>
                            <w:right w:w="24" w:type="dxa"/>
                          </w:tblCellMar>
                          <w:tblLook w:val="04A0" w:firstRow="1" w:lastRow="0" w:firstColumn="1" w:lastColumn="0" w:noHBand="0" w:noVBand="1"/>
                        </w:tblPr>
                        <w:tblGrid>
                          <w:gridCol w:w="3856"/>
                          <w:gridCol w:w="1335"/>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 xml:space="preserve">экстрактивные вещества </w:t>
                              </w:r>
                              <w:proofErr w:type="gramStart"/>
                              <w:r w:rsidRPr="00157CF6">
                                <w:rPr>
                                  <w:rFonts w:ascii="Verdana" w:eastAsia="Times New Roman" w:hAnsi="Verdana" w:cs="Times New Roman"/>
                                  <w:sz w:val="24"/>
                                  <w:szCs w:val="24"/>
                                  <w:lang w:eastAsia="ru-RU"/>
                                </w:rPr>
                                <w:t>из</w:t>
                              </w:r>
                              <w:proofErr w:type="gramEnd"/>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Pr>
                                  <w:rFonts w:ascii="Verdana" w:eastAsia="Times New Roman" w:hAnsi="Verdana" w:cs="Times New Roman"/>
                                  <w:noProof/>
                                  <w:sz w:val="24"/>
                                  <w:szCs w:val="24"/>
                                  <w:lang w:eastAsia="ru-RU"/>
                                </w:rPr>
                                <w:drawing>
                                  <wp:inline distT="0" distB="0" distL="0" distR="0">
                                    <wp:extent cx="30480" cy="259080"/>
                                    <wp:effectExtent l="0" t="0" r="7620" b="7620"/>
                                    <wp:docPr id="1" name="Рисунок 1" descr="http://img.findpatent.ru/chr/82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g.findpatent.ru/chr/8202.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 cy="259080"/>
                                            </a:xfrm>
                                            <a:prstGeom prst="rect">
                                              <a:avLst/>
                                            </a:prstGeom>
                                            <a:noFill/>
                                            <a:ln>
                                              <a:noFill/>
                                            </a:ln>
                                          </pic:spPr>
                                        </pic:pic>
                                      </a:graphicData>
                                    </a:graphic>
                                  </wp:inline>
                                </w:drawing>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травы зверобоя резаного</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4,08-4,18</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корня солодки</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1,33-1,43</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корня элеутерококка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0,82-0,92</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плодов рябины обыкновенной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0,98-1,08</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щепы дубовой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0,31-0,41,</w:t>
                              </w:r>
                            </w:p>
                          </w:tc>
                        </w:tr>
                      </w:tbl>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br/>
                          <w:t xml:space="preserve">а содержание сухих веществ в готовом концентрате составляет, </w:t>
                        </w:r>
                        <w:proofErr w:type="gramStart"/>
                        <w:r w:rsidRPr="00157CF6">
                          <w:rPr>
                            <w:rFonts w:ascii="Verdana" w:eastAsia="Times New Roman" w:hAnsi="Verdana" w:cs="Times New Roman"/>
                            <w:sz w:val="24"/>
                            <w:szCs w:val="24"/>
                            <w:lang w:eastAsia="ru-RU"/>
                          </w:rPr>
                          <w:t>г</w:t>
                        </w:r>
                        <w:proofErr w:type="gramEnd"/>
                        <w:r w:rsidRPr="00157CF6">
                          <w:rPr>
                            <w:rFonts w:ascii="Verdana" w:eastAsia="Times New Roman" w:hAnsi="Verdana" w:cs="Times New Roman"/>
                            <w:sz w:val="24"/>
                            <w:szCs w:val="24"/>
                            <w:lang w:eastAsia="ru-RU"/>
                          </w:rPr>
                          <w:t>/100 г:</w:t>
                        </w:r>
                        <w:r w:rsidRPr="00157CF6">
                          <w:rPr>
                            <w:rFonts w:ascii="Verdana" w:eastAsia="Times New Roman" w:hAnsi="Verdana" w:cs="Times New Roman"/>
                            <w:sz w:val="24"/>
                            <w:szCs w:val="24"/>
                            <w:lang w:eastAsia="ru-RU"/>
                          </w:rPr>
                          <w:br/>
                        </w:r>
                      </w:p>
                      <w:tbl>
                        <w:tblPr>
                          <w:tblW w:w="0" w:type="auto"/>
                          <w:tblCellSpacing w:w="0" w:type="dxa"/>
                          <w:tblCellMar>
                            <w:top w:w="24" w:type="dxa"/>
                            <w:left w:w="24" w:type="dxa"/>
                            <w:bottom w:w="24" w:type="dxa"/>
                            <w:right w:w="24" w:type="dxa"/>
                          </w:tblCellMar>
                          <w:tblLook w:val="04A0" w:firstRow="1" w:lastRow="0" w:firstColumn="1" w:lastColumn="0" w:noHBand="0" w:noVBand="1"/>
                        </w:tblPr>
                        <w:tblGrid>
                          <w:gridCol w:w="2382"/>
                          <w:gridCol w:w="1553"/>
                        </w:tblGrid>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колера</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74,34-75,74</w:t>
                              </w: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lastRenderedPageBreak/>
                                <w:t>кислоты лимонной</w:t>
                              </w:r>
                            </w:p>
                          </w:tc>
                          <w:tc>
                            <w:tcPr>
                              <w:tcW w:w="0" w:type="auto"/>
                              <w:vAlign w:val="center"/>
                              <w:hideMark/>
                            </w:tcPr>
                            <w:p w:rsidR="00157CF6" w:rsidRPr="00157CF6" w:rsidRDefault="00157CF6" w:rsidP="00157CF6">
                              <w:pPr>
                                <w:spacing w:after="0" w:line="240" w:lineRule="auto"/>
                                <w:jc w:val="right"/>
                                <w:rPr>
                                  <w:rFonts w:ascii="Verdana" w:eastAsia="Times New Roman" w:hAnsi="Verdana" w:cs="Times New Roman"/>
                                  <w:sz w:val="24"/>
                                  <w:szCs w:val="24"/>
                                  <w:lang w:eastAsia="ru-RU"/>
                                </w:rPr>
                              </w:pPr>
                              <w:r w:rsidRPr="00157CF6">
                                <w:rPr>
                                  <w:rFonts w:ascii="Verdana" w:eastAsia="Times New Roman" w:hAnsi="Verdana" w:cs="Times New Roman"/>
                                  <w:sz w:val="24"/>
                                  <w:szCs w:val="24"/>
                                  <w:lang w:eastAsia="ru-RU"/>
                                </w:rPr>
                                <w:t>16,69-17,69</w:t>
                              </w:r>
                            </w:p>
                          </w:tc>
                        </w:tr>
                      </w:tbl>
                      <w:p w:rsidR="00157CF6" w:rsidRPr="00157CF6" w:rsidRDefault="00157CF6" w:rsidP="00157CF6">
                        <w:pPr>
                          <w:spacing w:after="0" w:line="240" w:lineRule="auto"/>
                          <w:rPr>
                            <w:rFonts w:ascii="Verdana" w:eastAsia="Times New Roman" w:hAnsi="Verdana" w:cs="Times New Roman"/>
                            <w:sz w:val="24"/>
                            <w:szCs w:val="24"/>
                            <w:lang w:eastAsia="ru-RU"/>
                          </w:rPr>
                        </w:pPr>
                      </w:p>
                    </w:tc>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p>
                    </w:tc>
                  </w:tr>
                  <w:tr w:rsidR="00157CF6" w:rsidRPr="00157CF6">
                    <w:trPr>
                      <w:tblCellSpacing w:w="0" w:type="dxa"/>
                    </w:trPr>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p>
                    </w:tc>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p>
                    </w:tc>
                    <w:tc>
                      <w:tcPr>
                        <w:tcW w:w="0" w:type="auto"/>
                        <w:vAlign w:val="center"/>
                        <w:hideMark/>
                      </w:tcPr>
                      <w:p w:rsidR="00157CF6" w:rsidRPr="00157CF6" w:rsidRDefault="00157CF6" w:rsidP="00157CF6">
                        <w:pPr>
                          <w:spacing w:after="0" w:line="240" w:lineRule="auto"/>
                          <w:rPr>
                            <w:rFonts w:ascii="Verdana" w:eastAsia="Times New Roman" w:hAnsi="Verdana" w:cs="Times New Roman"/>
                            <w:sz w:val="24"/>
                            <w:szCs w:val="24"/>
                            <w:lang w:eastAsia="ru-RU"/>
                          </w:rPr>
                        </w:pPr>
                      </w:p>
                    </w:tc>
                  </w:tr>
                </w:tbl>
                <w:p w:rsidR="00157CF6" w:rsidRPr="00157CF6" w:rsidRDefault="00157CF6" w:rsidP="00157CF6">
                  <w:pPr>
                    <w:spacing w:after="0" w:line="240" w:lineRule="auto"/>
                    <w:jc w:val="center"/>
                    <w:rPr>
                      <w:ins w:id="0" w:author="Unknown"/>
                      <w:rFonts w:ascii="Verdana" w:eastAsia="Times New Roman" w:hAnsi="Verdana" w:cs="Times New Roman"/>
                      <w:sz w:val="24"/>
                      <w:szCs w:val="24"/>
                      <w:lang w:eastAsia="ru-RU"/>
                    </w:rPr>
                  </w:pPr>
                </w:p>
                <w:p w:rsidR="00157CF6" w:rsidRPr="00157CF6" w:rsidRDefault="00157CF6" w:rsidP="00157CF6">
                  <w:pPr>
                    <w:spacing w:after="0" w:line="227" w:lineRule="atLeast"/>
                    <w:ind w:firstLine="450"/>
                    <w:jc w:val="center"/>
                    <w:rPr>
                      <w:rFonts w:ascii="Verdana" w:eastAsia="Times New Roman" w:hAnsi="Verdana" w:cs="Times New Roman"/>
                      <w:sz w:val="18"/>
                      <w:szCs w:val="18"/>
                      <w:lang w:eastAsia="ru-RU"/>
                    </w:rPr>
                  </w:pPr>
                  <w:ins w:id="1" w:author="Unknown">
                    <w:r w:rsidRPr="00157CF6">
                      <w:rPr>
                        <w:rFonts w:ascii="Verdana" w:eastAsia="Times New Roman" w:hAnsi="Verdana" w:cs="Times New Roman"/>
                        <w:sz w:val="18"/>
                        <w:szCs w:val="18"/>
                        <w:lang w:eastAsia="ru-RU"/>
                      </w:rPr>
                      <w:t>Рекомендуем ознакомиться и с недавно зарегистрированным патентом </w:t>
                    </w:r>
                    <w:r w:rsidRPr="00157CF6">
                      <w:rPr>
                        <w:rFonts w:ascii="Verdana" w:eastAsia="Times New Roman" w:hAnsi="Verdana" w:cs="Times New Roman"/>
                        <w:sz w:val="18"/>
                        <w:szCs w:val="18"/>
                        <w:lang w:eastAsia="ru-RU"/>
                      </w:rPr>
                      <w:fldChar w:fldCharType="begin"/>
                    </w:r>
                    <w:r w:rsidRPr="00157CF6">
                      <w:rPr>
                        <w:rFonts w:ascii="Verdana" w:eastAsia="Times New Roman" w:hAnsi="Verdana" w:cs="Times New Roman"/>
                        <w:sz w:val="18"/>
                        <w:szCs w:val="18"/>
                        <w:lang w:eastAsia="ru-RU"/>
                      </w:rPr>
                      <w:instrText xml:space="preserve"> HYPERLINK "http://www.findpatent.ru/patent/249/2491175.html" </w:instrText>
                    </w:r>
                    <w:r w:rsidRPr="00157CF6">
                      <w:rPr>
                        <w:rFonts w:ascii="Verdana" w:eastAsia="Times New Roman" w:hAnsi="Verdana" w:cs="Times New Roman"/>
                        <w:sz w:val="18"/>
                        <w:szCs w:val="18"/>
                        <w:lang w:eastAsia="ru-RU"/>
                      </w:rPr>
                      <w:fldChar w:fldCharType="separate"/>
                    </w:r>
                    <w:r w:rsidRPr="00157CF6">
                      <w:rPr>
                        <w:rFonts w:ascii="Verdana" w:eastAsia="Times New Roman" w:hAnsi="Verdana" w:cs="Times New Roman"/>
                        <w:color w:val="0000FF"/>
                        <w:sz w:val="18"/>
                        <w:szCs w:val="18"/>
                        <w:u w:val="single"/>
                        <w:lang w:eastAsia="ru-RU"/>
                      </w:rPr>
                      <w:t>2491175</w:t>
                    </w:r>
                    <w:r w:rsidRPr="00157CF6">
                      <w:rPr>
                        <w:rFonts w:ascii="Verdana" w:eastAsia="Times New Roman" w:hAnsi="Verdana" w:cs="Times New Roman"/>
                        <w:sz w:val="18"/>
                        <w:szCs w:val="18"/>
                        <w:lang w:eastAsia="ru-RU"/>
                      </w:rPr>
                      <w:fldChar w:fldCharType="end"/>
                    </w:r>
                    <w:r w:rsidRPr="00157CF6">
                      <w:rPr>
                        <w:rFonts w:ascii="Verdana" w:eastAsia="Times New Roman" w:hAnsi="Verdana" w:cs="Times New Roman"/>
                        <w:sz w:val="18"/>
                        <w:szCs w:val="18"/>
                        <w:lang w:eastAsia="ru-RU"/>
                      </w:rPr>
                      <w:t>.</w:t>
                    </w:r>
                  </w:ins>
                </w:p>
              </w:tc>
            </w:tr>
            <w:tr w:rsidR="00157CF6" w:rsidRPr="00157CF6">
              <w:trPr>
                <w:tblCellSpacing w:w="15" w:type="dxa"/>
              </w:trPr>
              <w:tc>
                <w:tcPr>
                  <w:tcW w:w="4678" w:type="dxa"/>
                  <w:tcBorders>
                    <w:right w:val="single" w:sz="6" w:space="0" w:color="000000"/>
                  </w:tcBorders>
                  <w:tcMar>
                    <w:top w:w="15" w:type="dxa"/>
                    <w:left w:w="15" w:type="dxa"/>
                    <w:bottom w:w="15" w:type="dxa"/>
                    <w:right w:w="170" w:type="dxa"/>
                  </w:tcMar>
                  <w:vAlign w:val="center"/>
                  <w:hideMark/>
                </w:tcPr>
                <w:p w:rsidR="00157CF6" w:rsidRPr="00157CF6" w:rsidRDefault="00157CF6" w:rsidP="00157CF6">
                  <w:pPr>
                    <w:spacing w:after="0" w:line="227" w:lineRule="atLeast"/>
                    <w:ind w:left="397" w:hanging="397"/>
                    <w:rPr>
                      <w:ins w:id="2" w:author="Unknown"/>
                      <w:rFonts w:ascii="Verdana" w:eastAsia="Times New Roman" w:hAnsi="Verdana" w:cs="Times New Roman"/>
                      <w:sz w:val="18"/>
                      <w:szCs w:val="18"/>
                      <w:lang w:eastAsia="ru-RU"/>
                    </w:rPr>
                  </w:pPr>
                  <w:ins w:id="3" w:author="Unknown">
                    <w:r w:rsidRPr="00157CF6">
                      <w:rPr>
                        <w:rFonts w:ascii="Verdana" w:eastAsia="Times New Roman" w:hAnsi="Verdana" w:cs="Times New Roman"/>
                        <w:sz w:val="18"/>
                        <w:szCs w:val="18"/>
                        <w:lang w:eastAsia="ru-RU"/>
                      </w:rPr>
                      <w:lastRenderedPageBreak/>
                      <w:t>(21), (22) Заявка: </w:t>
                    </w:r>
                    <w:r w:rsidRPr="00157CF6">
                      <w:rPr>
                        <w:rFonts w:ascii="Verdana" w:eastAsia="Times New Roman" w:hAnsi="Verdana" w:cs="Times New Roman"/>
                        <w:b/>
                        <w:bCs/>
                        <w:sz w:val="18"/>
                        <w:szCs w:val="18"/>
                        <w:lang w:eastAsia="ru-RU"/>
                      </w:rPr>
                      <w:t>2012100683/13, 13.01.2012</w:t>
                    </w:r>
                  </w:ins>
                </w:p>
                <w:p w:rsidR="00157CF6" w:rsidRPr="00157CF6" w:rsidRDefault="00157CF6" w:rsidP="00157CF6">
                  <w:pPr>
                    <w:spacing w:after="0" w:line="227" w:lineRule="atLeast"/>
                    <w:ind w:left="397" w:hanging="397"/>
                    <w:rPr>
                      <w:ins w:id="4" w:author="Unknown"/>
                      <w:rFonts w:ascii="Verdana" w:eastAsia="Times New Roman" w:hAnsi="Verdana" w:cs="Times New Roman"/>
                      <w:sz w:val="18"/>
                      <w:szCs w:val="18"/>
                      <w:lang w:eastAsia="ru-RU"/>
                    </w:rPr>
                  </w:pPr>
                  <w:ins w:id="5" w:author="Unknown">
                    <w:r w:rsidRPr="00157CF6">
                      <w:rPr>
                        <w:rFonts w:ascii="Verdana" w:eastAsia="Times New Roman" w:hAnsi="Verdana" w:cs="Times New Roman"/>
                        <w:sz w:val="18"/>
                        <w:szCs w:val="18"/>
                        <w:lang w:eastAsia="ru-RU"/>
                      </w:rPr>
                      <w:t>(24) Дата начала отсчета срока действия патента: </w:t>
                    </w:r>
                    <w:r w:rsidRPr="00157CF6">
                      <w:rPr>
                        <w:rFonts w:ascii="Verdana" w:eastAsia="Times New Roman" w:hAnsi="Verdana" w:cs="Times New Roman"/>
                        <w:b/>
                        <w:bCs/>
                        <w:sz w:val="18"/>
                        <w:szCs w:val="18"/>
                        <w:lang w:eastAsia="ru-RU"/>
                      </w:rPr>
                      <w:t>13.01.2012</w:t>
                    </w:r>
                  </w:ins>
                </w:p>
                <w:p w:rsidR="00157CF6" w:rsidRPr="00157CF6" w:rsidRDefault="00157CF6" w:rsidP="00157CF6">
                  <w:pPr>
                    <w:spacing w:after="0" w:line="227" w:lineRule="atLeast"/>
                    <w:ind w:firstLine="450"/>
                    <w:rPr>
                      <w:ins w:id="6" w:author="Unknown"/>
                      <w:rFonts w:ascii="Verdana" w:eastAsia="Times New Roman" w:hAnsi="Verdana" w:cs="Times New Roman"/>
                      <w:sz w:val="18"/>
                      <w:szCs w:val="18"/>
                      <w:lang w:eastAsia="ru-RU"/>
                    </w:rPr>
                  </w:pPr>
                  <w:ins w:id="7" w:author="Unknown">
                    <w:r w:rsidRPr="00157CF6">
                      <w:rPr>
                        <w:rFonts w:ascii="Verdana" w:eastAsia="Times New Roman" w:hAnsi="Verdana" w:cs="Times New Roman"/>
                        <w:sz w:val="18"/>
                        <w:szCs w:val="18"/>
                        <w:lang w:eastAsia="ru-RU"/>
                      </w:rPr>
                      <w:t>Приорите</w:t>
                    </w:r>
                    <w:proofErr w:type="gramStart"/>
                    <w:r w:rsidRPr="00157CF6">
                      <w:rPr>
                        <w:rFonts w:ascii="Verdana" w:eastAsia="Times New Roman" w:hAnsi="Verdana" w:cs="Times New Roman"/>
                        <w:sz w:val="18"/>
                        <w:szCs w:val="18"/>
                        <w:lang w:eastAsia="ru-RU"/>
                      </w:rPr>
                      <w:t>т(</w:t>
                    </w:r>
                    <w:proofErr w:type="gramEnd"/>
                    <w:r w:rsidRPr="00157CF6">
                      <w:rPr>
                        <w:rFonts w:ascii="Verdana" w:eastAsia="Times New Roman" w:hAnsi="Verdana" w:cs="Times New Roman"/>
                        <w:sz w:val="18"/>
                        <w:szCs w:val="18"/>
                        <w:lang w:eastAsia="ru-RU"/>
                      </w:rPr>
                      <w:t>ы):</w:t>
                    </w:r>
                  </w:ins>
                </w:p>
                <w:p w:rsidR="00157CF6" w:rsidRPr="00157CF6" w:rsidRDefault="00157CF6" w:rsidP="00157CF6">
                  <w:pPr>
                    <w:spacing w:after="0" w:line="227" w:lineRule="atLeast"/>
                    <w:ind w:left="397" w:hanging="397"/>
                    <w:rPr>
                      <w:ins w:id="8" w:author="Unknown"/>
                      <w:rFonts w:ascii="Verdana" w:eastAsia="Times New Roman" w:hAnsi="Verdana" w:cs="Times New Roman"/>
                      <w:sz w:val="18"/>
                      <w:szCs w:val="18"/>
                      <w:lang w:eastAsia="ru-RU"/>
                    </w:rPr>
                  </w:pPr>
                  <w:ins w:id="9" w:author="Unknown">
                    <w:r w:rsidRPr="00157CF6">
                      <w:rPr>
                        <w:rFonts w:ascii="Verdana" w:eastAsia="Times New Roman" w:hAnsi="Verdana" w:cs="Times New Roman"/>
                        <w:sz w:val="18"/>
                        <w:szCs w:val="18"/>
                        <w:lang w:eastAsia="ru-RU"/>
                      </w:rPr>
                      <w:t>(22) Дата подачи заявки: </w:t>
                    </w:r>
                    <w:r w:rsidRPr="00157CF6">
                      <w:rPr>
                        <w:rFonts w:ascii="Verdana" w:eastAsia="Times New Roman" w:hAnsi="Verdana" w:cs="Times New Roman"/>
                        <w:b/>
                        <w:bCs/>
                        <w:sz w:val="18"/>
                        <w:szCs w:val="18"/>
                        <w:lang w:eastAsia="ru-RU"/>
                      </w:rPr>
                      <w:t>13.01.2012</w:t>
                    </w:r>
                  </w:ins>
                </w:p>
                <w:p w:rsidR="00157CF6" w:rsidRPr="00157CF6" w:rsidRDefault="00157CF6" w:rsidP="00157CF6">
                  <w:pPr>
                    <w:spacing w:after="0" w:line="227" w:lineRule="atLeast"/>
                    <w:ind w:left="397" w:hanging="397"/>
                    <w:rPr>
                      <w:ins w:id="10" w:author="Unknown"/>
                      <w:rFonts w:ascii="Verdana" w:eastAsia="Times New Roman" w:hAnsi="Verdana" w:cs="Times New Roman"/>
                      <w:sz w:val="18"/>
                      <w:szCs w:val="18"/>
                      <w:lang w:eastAsia="ru-RU"/>
                    </w:rPr>
                  </w:pPr>
                  <w:ins w:id="11" w:author="Unknown">
                    <w:r w:rsidRPr="00157CF6">
                      <w:rPr>
                        <w:rFonts w:ascii="Verdana" w:eastAsia="Times New Roman" w:hAnsi="Verdana" w:cs="Times New Roman"/>
                        <w:sz w:val="18"/>
                        <w:szCs w:val="18"/>
                        <w:lang w:eastAsia="ru-RU"/>
                      </w:rPr>
                      <w:t xml:space="preserve">(56) Список документов, цитированных в отчете </w:t>
                    </w:r>
                    <w:proofErr w:type="spellStart"/>
                    <w:r w:rsidRPr="00157CF6">
                      <w:rPr>
                        <w:rFonts w:ascii="Verdana" w:eastAsia="Times New Roman" w:hAnsi="Verdana" w:cs="Times New Roman"/>
                        <w:sz w:val="18"/>
                        <w:szCs w:val="18"/>
                        <w:lang w:eastAsia="ru-RU"/>
                      </w:rPr>
                      <w:t>опоиске</w:t>
                    </w:r>
                    <w:proofErr w:type="spellEnd"/>
                    <w:r w:rsidRPr="00157CF6">
                      <w:rPr>
                        <w:rFonts w:ascii="Verdana" w:eastAsia="Times New Roman" w:hAnsi="Verdana" w:cs="Times New Roman"/>
                        <w:sz w:val="18"/>
                        <w:szCs w:val="18"/>
                        <w:lang w:eastAsia="ru-RU"/>
                      </w:rPr>
                      <w:t>: </w:t>
                    </w:r>
                    <w:r w:rsidRPr="00157CF6">
                      <w:rPr>
                        <w:rFonts w:ascii="Verdana" w:eastAsia="Times New Roman" w:hAnsi="Verdana" w:cs="Times New Roman"/>
                        <w:b/>
                        <w:bCs/>
                        <w:sz w:val="18"/>
                        <w:szCs w:val="18"/>
                        <w:lang w:eastAsia="ru-RU"/>
                      </w:rPr>
                      <w:t xml:space="preserve">Технологическая инструкция по производству концентрата для напитка "Байкал" ТИ 18-6-26-85. </w:t>
                    </w:r>
                    <w:proofErr w:type="spellStart"/>
                    <w:r w:rsidRPr="00157CF6">
                      <w:rPr>
                        <w:rFonts w:ascii="Verdana" w:eastAsia="Times New Roman" w:hAnsi="Verdana" w:cs="Times New Roman"/>
                        <w:b/>
                        <w:bCs/>
                        <w:sz w:val="18"/>
                        <w:szCs w:val="18"/>
                        <w:lang w:eastAsia="ru-RU"/>
                      </w:rPr>
                      <w:t>Упрпиво</w:t>
                    </w:r>
                    <w:proofErr w:type="spellEnd"/>
                    <w:r w:rsidRPr="00157CF6">
                      <w:rPr>
                        <w:rFonts w:ascii="Verdana" w:eastAsia="Times New Roman" w:hAnsi="Verdana" w:cs="Times New Roman"/>
                        <w:b/>
                        <w:bCs/>
                        <w:sz w:val="18"/>
                        <w:szCs w:val="18"/>
                        <w:lang w:eastAsia="ru-RU"/>
                      </w:rPr>
                      <w:t xml:space="preserve"> </w:t>
                    </w:r>
                    <w:proofErr w:type="spellStart"/>
                    <w:r w:rsidRPr="00157CF6">
                      <w:rPr>
                        <w:rFonts w:ascii="Verdana" w:eastAsia="Times New Roman" w:hAnsi="Verdana" w:cs="Times New Roman"/>
                        <w:b/>
                        <w:bCs/>
                        <w:sz w:val="18"/>
                        <w:szCs w:val="18"/>
                        <w:lang w:eastAsia="ru-RU"/>
                      </w:rPr>
                      <w:t>Минпищепрома</w:t>
                    </w:r>
                    <w:proofErr w:type="spellEnd"/>
                    <w:r w:rsidRPr="00157CF6">
                      <w:rPr>
                        <w:rFonts w:ascii="Verdana" w:eastAsia="Times New Roman" w:hAnsi="Verdana" w:cs="Times New Roman"/>
                        <w:b/>
                        <w:bCs/>
                        <w:sz w:val="18"/>
                        <w:szCs w:val="18"/>
                        <w:lang w:eastAsia="ru-RU"/>
                      </w:rPr>
                      <w:t xml:space="preserve"> СССР, 1985. RU 2174360 С</w:t>
                    </w:r>
                    <w:proofErr w:type="gramStart"/>
                    <w:r w:rsidRPr="00157CF6">
                      <w:rPr>
                        <w:rFonts w:ascii="Verdana" w:eastAsia="Times New Roman" w:hAnsi="Verdana" w:cs="Times New Roman"/>
                        <w:b/>
                        <w:bCs/>
                        <w:sz w:val="18"/>
                        <w:szCs w:val="18"/>
                        <w:lang w:eastAsia="ru-RU"/>
                      </w:rPr>
                      <w:t>2</w:t>
                    </w:r>
                    <w:proofErr w:type="gramEnd"/>
                    <w:r w:rsidRPr="00157CF6">
                      <w:rPr>
                        <w:rFonts w:ascii="Verdana" w:eastAsia="Times New Roman" w:hAnsi="Verdana" w:cs="Times New Roman"/>
                        <w:b/>
                        <w:bCs/>
                        <w:sz w:val="18"/>
                        <w:szCs w:val="18"/>
                        <w:lang w:eastAsia="ru-RU"/>
                      </w:rPr>
                      <w:t>, 10.10.2001. RU 2376898 С</w:t>
                    </w:r>
                    <w:proofErr w:type="gramStart"/>
                    <w:r w:rsidRPr="00157CF6">
                      <w:rPr>
                        <w:rFonts w:ascii="Verdana" w:eastAsia="Times New Roman" w:hAnsi="Verdana" w:cs="Times New Roman"/>
                        <w:b/>
                        <w:bCs/>
                        <w:sz w:val="18"/>
                        <w:szCs w:val="18"/>
                        <w:lang w:eastAsia="ru-RU"/>
                      </w:rPr>
                      <w:t>1</w:t>
                    </w:r>
                    <w:proofErr w:type="gramEnd"/>
                    <w:r w:rsidRPr="00157CF6">
                      <w:rPr>
                        <w:rFonts w:ascii="Verdana" w:eastAsia="Times New Roman" w:hAnsi="Verdana" w:cs="Times New Roman"/>
                        <w:b/>
                        <w:bCs/>
                        <w:sz w:val="18"/>
                        <w:szCs w:val="18"/>
                        <w:lang w:eastAsia="ru-RU"/>
                      </w:rPr>
                      <w:t>, 27.12.2009. Концентраты и концентрированные композиции для напитков 2011 [найдено 24.05.2012] Найдено в Интернете:&lt;http://www.holprom.ru/concentrates-and-concentrated-compositions-for-beverages.html&gt;.</w:t>
                    </w:r>
                  </w:ins>
                </w:p>
                <w:p w:rsidR="00157CF6" w:rsidRPr="00157CF6" w:rsidRDefault="00157CF6" w:rsidP="00157CF6">
                  <w:pPr>
                    <w:spacing w:after="0" w:line="227" w:lineRule="atLeast"/>
                    <w:ind w:left="397" w:hanging="397"/>
                    <w:rPr>
                      <w:ins w:id="12" w:author="Unknown"/>
                      <w:rFonts w:ascii="Verdana" w:eastAsia="Times New Roman" w:hAnsi="Verdana" w:cs="Times New Roman"/>
                      <w:sz w:val="18"/>
                      <w:szCs w:val="18"/>
                      <w:lang w:eastAsia="ru-RU"/>
                    </w:rPr>
                  </w:pPr>
                  <w:ins w:id="13" w:author="Unknown">
                    <w:r w:rsidRPr="00157CF6">
                      <w:rPr>
                        <w:rFonts w:ascii="Verdana" w:eastAsia="Times New Roman" w:hAnsi="Verdana" w:cs="Times New Roman"/>
                        <w:sz w:val="18"/>
                        <w:szCs w:val="18"/>
                        <w:lang w:eastAsia="ru-RU"/>
                      </w:rPr>
                      <w:t>Адрес для переписки: </w:t>
                    </w:r>
                    <w:r w:rsidRPr="00157CF6">
                      <w:rPr>
                        <w:rFonts w:ascii="Verdana" w:eastAsia="Times New Roman" w:hAnsi="Verdana" w:cs="Times New Roman"/>
                        <w:b/>
                        <w:bCs/>
                        <w:sz w:val="18"/>
                        <w:szCs w:val="18"/>
                        <w:lang w:eastAsia="ru-RU"/>
                      </w:rPr>
                      <w:t xml:space="preserve">105037, Москва, ул. Первомайская, 26, кв.11, Б.С. </w:t>
                    </w:r>
                    <w:proofErr w:type="spellStart"/>
                    <w:r w:rsidRPr="00157CF6">
                      <w:rPr>
                        <w:rFonts w:ascii="Verdana" w:eastAsia="Times New Roman" w:hAnsi="Verdana" w:cs="Times New Roman"/>
                        <w:b/>
                        <w:bCs/>
                        <w:sz w:val="18"/>
                        <w:szCs w:val="18"/>
                        <w:lang w:eastAsia="ru-RU"/>
                      </w:rPr>
                      <w:t>Ляховичу</w:t>
                    </w:r>
                    <w:proofErr w:type="spellEnd"/>
                  </w:ins>
                </w:p>
              </w:tc>
              <w:tc>
                <w:tcPr>
                  <w:tcW w:w="0" w:type="auto"/>
                  <w:tcMar>
                    <w:top w:w="15" w:type="dxa"/>
                    <w:left w:w="170" w:type="dxa"/>
                    <w:bottom w:w="15" w:type="dxa"/>
                    <w:right w:w="15" w:type="dxa"/>
                  </w:tcMar>
                  <w:vAlign w:val="center"/>
                  <w:hideMark/>
                </w:tcPr>
                <w:p w:rsidR="00157CF6" w:rsidRPr="00157CF6" w:rsidRDefault="00157CF6" w:rsidP="00157CF6">
                  <w:pPr>
                    <w:spacing w:after="0" w:line="227" w:lineRule="atLeast"/>
                    <w:ind w:left="510" w:hanging="397"/>
                    <w:rPr>
                      <w:ins w:id="14" w:author="Unknown"/>
                      <w:rFonts w:ascii="Verdana" w:eastAsia="Times New Roman" w:hAnsi="Verdana" w:cs="Times New Roman"/>
                      <w:sz w:val="18"/>
                      <w:szCs w:val="18"/>
                      <w:lang w:eastAsia="ru-RU"/>
                    </w:rPr>
                  </w:pPr>
                  <w:ins w:id="15" w:author="Unknown">
                    <w:r w:rsidRPr="00157CF6">
                      <w:rPr>
                        <w:rFonts w:ascii="Verdana" w:eastAsia="Times New Roman" w:hAnsi="Verdana" w:cs="Times New Roman"/>
                        <w:sz w:val="18"/>
                        <w:szCs w:val="18"/>
                        <w:lang w:eastAsia="ru-RU"/>
                      </w:rPr>
                      <w:t>(72) Авто</w:t>
                    </w:r>
                    <w:proofErr w:type="gramStart"/>
                    <w:r w:rsidRPr="00157CF6">
                      <w:rPr>
                        <w:rFonts w:ascii="Verdana" w:eastAsia="Times New Roman" w:hAnsi="Verdana" w:cs="Times New Roman"/>
                        <w:sz w:val="18"/>
                        <w:szCs w:val="18"/>
                        <w:lang w:eastAsia="ru-RU"/>
                      </w:rPr>
                      <w:t>р(</w:t>
                    </w:r>
                    <w:proofErr w:type="gramEnd"/>
                    <w:r w:rsidRPr="00157CF6">
                      <w:rPr>
                        <w:rFonts w:ascii="Verdana" w:eastAsia="Times New Roman" w:hAnsi="Verdana" w:cs="Times New Roman"/>
                        <w:sz w:val="18"/>
                        <w:szCs w:val="18"/>
                        <w:lang w:eastAsia="ru-RU"/>
                      </w:rPr>
                      <w:t>ы): </w:t>
                    </w:r>
                    <w:proofErr w:type="spellStart"/>
                    <w:r w:rsidRPr="00157CF6">
                      <w:rPr>
                        <w:rFonts w:ascii="Verdana" w:eastAsia="Times New Roman" w:hAnsi="Verdana" w:cs="Times New Roman"/>
                        <w:b/>
                        <w:bCs/>
                        <w:sz w:val="18"/>
                        <w:szCs w:val="18"/>
                        <w:lang w:eastAsia="ru-RU"/>
                      </w:rPr>
                      <w:t>Еганян</w:t>
                    </w:r>
                    <w:proofErr w:type="spellEnd"/>
                    <w:r w:rsidRPr="00157CF6">
                      <w:rPr>
                        <w:rFonts w:ascii="Verdana" w:eastAsia="Times New Roman" w:hAnsi="Verdana" w:cs="Times New Roman"/>
                        <w:b/>
                        <w:bCs/>
                        <w:sz w:val="18"/>
                        <w:szCs w:val="18"/>
                        <w:lang w:eastAsia="ru-RU"/>
                      </w:rPr>
                      <w:t xml:space="preserve"> Карен </w:t>
                    </w:r>
                    <w:proofErr w:type="spellStart"/>
                    <w:r w:rsidRPr="00157CF6">
                      <w:rPr>
                        <w:rFonts w:ascii="Verdana" w:eastAsia="Times New Roman" w:hAnsi="Verdana" w:cs="Times New Roman"/>
                        <w:b/>
                        <w:bCs/>
                        <w:sz w:val="18"/>
                        <w:szCs w:val="18"/>
                        <w:lang w:eastAsia="ru-RU"/>
                      </w:rPr>
                      <w:t>Гарникович</w:t>
                    </w:r>
                    <w:proofErr w:type="spellEnd"/>
                    <w:r w:rsidRPr="00157CF6">
                      <w:rPr>
                        <w:rFonts w:ascii="Verdana" w:eastAsia="Times New Roman" w:hAnsi="Verdana" w:cs="Times New Roman"/>
                        <w:b/>
                        <w:bCs/>
                        <w:sz w:val="18"/>
                        <w:szCs w:val="18"/>
                        <w:lang w:eastAsia="ru-RU"/>
                      </w:rPr>
                      <w:t xml:space="preserve"> (RU)</w:t>
                    </w:r>
                  </w:ins>
                </w:p>
                <w:p w:rsidR="00157CF6" w:rsidRPr="00157CF6" w:rsidRDefault="00157CF6" w:rsidP="00157CF6">
                  <w:pPr>
                    <w:spacing w:after="0" w:line="227" w:lineRule="atLeast"/>
                    <w:ind w:left="510" w:hanging="397"/>
                    <w:rPr>
                      <w:ins w:id="16" w:author="Unknown"/>
                      <w:rFonts w:ascii="Verdana" w:eastAsia="Times New Roman" w:hAnsi="Verdana" w:cs="Times New Roman"/>
                      <w:sz w:val="18"/>
                      <w:szCs w:val="18"/>
                      <w:lang w:eastAsia="ru-RU"/>
                    </w:rPr>
                  </w:pPr>
                  <w:ins w:id="17" w:author="Unknown">
                    <w:r w:rsidRPr="00157CF6">
                      <w:rPr>
                        <w:rFonts w:ascii="Verdana" w:eastAsia="Times New Roman" w:hAnsi="Verdana" w:cs="Times New Roman"/>
                        <w:sz w:val="18"/>
                        <w:szCs w:val="18"/>
                        <w:lang w:eastAsia="ru-RU"/>
                      </w:rPr>
                      <w:t>(73) Патентообладател</w:t>
                    </w:r>
                    <w:proofErr w:type="gramStart"/>
                    <w:r w:rsidRPr="00157CF6">
                      <w:rPr>
                        <w:rFonts w:ascii="Verdana" w:eastAsia="Times New Roman" w:hAnsi="Verdana" w:cs="Times New Roman"/>
                        <w:sz w:val="18"/>
                        <w:szCs w:val="18"/>
                        <w:lang w:eastAsia="ru-RU"/>
                      </w:rPr>
                      <w:t>ь(</w:t>
                    </w:r>
                    <w:proofErr w:type="gramEnd"/>
                    <w:r w:rsidRPr="00157CF6">
                      <w:rPr>
                        <w:rFonts w:ascii="Verdana" w:eastAsia="Times New Roman" w:hAnsi="Verdana" w:cs="Times New Roman"/>
                        <w:sz w:val="18"/>
                        <w:szCs w:val="18"/>
                        <w:lang w:eastAsia="ru-RU"/>
                      </w:rPr>
                      <w:t>и): </w:t>
                    </w:r>
                    <w:r w:rsidRPr="00157CF6">
                      <w:rPr>
                        <w:rFonts w:ascii="Verdana" w:eastAsia="Times New Roman" w:hAnsi="Verdana" w:cs="Times New Roman"/>
                        <w:b/>
                        <w:bCs/>
                        <w:sz w:val="18"/>
                        <w:szCs w:val="18"/>
                        <w:lang w:eastAsia="ru-RU"/>
                      </w:rPr>
                      <w:t>Общество с ограниченной ответственностью "</w:t>
                    </w:r>
                    <w:proofErr w:type="spellStart"/>
                    <w:r w:rsidRPr="00157CF6">
                      <w:rPr>
                        <w:rFonts w:ascii="Verdana" w:eastAsia="Times New Roman" w:hAnsi="Verdana" w:cs="Times New Roman"/>
                        <w:b/>
                        <w:bCs/>
                        <w:sz w:val="18"/>
                        <w:szCs w:val="18"/>
                        <w:lang w:eastAsia="ru-RU"/>
                      </w:rPr>
                      <w:t>Рекона</w:t>
                    </w:r>
                    <w:proofErr w:type="spellEnd"/>
                    <w:r w:rsidRPr="00157CF6">
                      <w:rPr>
                        <w:rFonts w:ascii="Verdana" w:eastAsia="Times New Roman" w:hAnsi="Verdana" w:cs="Times New Roman"/>
                        <w:b/>
                        <w:bCs/>
                        <w:sz w:val="18"/>
                        <w:szCs w:val="18"/>
                        <w:lang w:eastAsia="ru-RU"/>
                      </w:rPr>
                      <w:t>" (RU)</w:t>
                    </w:r>
                  </w:ins>
                </w:p>
              </w:tc>
            </w:tr>
          </w:tbl>
          <w:p w:rsidR="00157CF6" w:rsidRPr="00157CF6" w:rsidRDefault="00157CF6" w:rsidP="00157CF6">
            <w:pPr>
              <w:spacing w:after="0" w:line="240" w:lineRule="auto"/>
              <w:rPr>
                <w:ins w:id="18" w:author="Unknown"/>
                <w:rFonts w:ascii="Verdana" w:eastAsia="Times New Roman" w:hAnsi="Verdana" w:cs="Times New Roman"/>
                <w:color w:val="000000"/>
                <w:sz w:val="27"/>
                <w:szCs w:val="27"/>
                <w:lang w:eastAsia="ru-RU"/>
              </w:rPr>
            </w:pPr>
          </w:p>
        </w:tc>
      </w:tr>
    </w:tbl>
    <w:p w:rsidR="0016329B" w:rsidRDefault="00157CF6">
      <w:bookmarkStart w:id="19" w:name="_GoBack"/>
      <w:bookmarkEnd w:id="19"/>
    </w:p>
    <w:sectPr w:rsidR="001632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CF6"/>
    <w:rsid w:val="00023E62"/>
    <w:rsid w:val="00157CF6"/>
    <w:rsid w:val="00C23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57C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CF6"/>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157C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57CF6"/>
  </w:style>
  <w:style w:type="character" w:styleId="a4">
    <w:name w:val="Hyperlink"/>
    <w:basedOn w:val="a0"/>
    <w:uiPriority w:val="99"/>
    <w:semiHidden/>
    <w:unhideWhenUsed/>
    <w:rsid w:val="00157CF6"/>
    <w:rPr>
      <w:color w:val="0000FF"/>
      <w:u w:val="single"/>
    </w:rPr>
  </w:style>
  <w:style w:type="paragraph" w:customStyle="1" w:styleId="lt">
    <w:name w:val="lt"/>
    <w:basedOn w:val="a"/>
    <w:rsid w:val="00157C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ior">
    <w:name w:val="prior"/>
    <w:basedOn w:val="a"/>
    <w:rsid w:val="00157C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
    <w:name w:val="rt"/>
    <w:basedOn w:val="a"/>
    <w:rsid w:val="00157C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57C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57C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57C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CF6"/>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157C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57CF6"/>
  </w:style>
  <w:style w:type="character" w:styleId="a4">
    <w:name w:val="Hyperlink"/>
    <w:basedOn w:val="a0"/>
    <w:uiPriority w:val="99"/>
    <w:semiHidden/>
    <w:unhideWhenUsed/>
    <w:rsid w:val="00157CF6"/>
    <w:rPr>
      <w:color w:val="0000FF"/>
      <w:u w:val="single"/>
    </w:rPr>
  </w:style>
  <w:style w:type="paragraph" w:customStyle="1" w:styleId="lt">
    <w:name w:val="lt"/>
    <w:basedOn w:val="a"/>
    <w:rsid w:val="00157C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ior">
    <w:name w:val="prior"/>
    <w:basedOn w:val="a"/>
    <w:rsid w:val="00157C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
    <w:name w:val="rt"/>
    <w:basedOn w:val="a"/>
    <w:rsid w:val="00157C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57C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57C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9487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1893</Words>
  <Characters>10791</Characters>
  <Application>Microsoft Office Word</Application>
  <DocSecurity>0</DocSecurity>
  <Lines>89</Lines>
  <Paragraphs>25</Paragraphs>
  <ScaleCrop>false</ScaleCrop>
  <Company>SPecialiST RePack</Company>
  <LinksUpToDate>false</LinksUpToDate>
  <CharactersWithSpaces>12659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dc:creator>
  <cp:lastModifiedBy>Евгений</cp:lastModifiedBy>
  <cp:revision>1</cp:revision>
  <dcterms:created xsi:type="dcterms:W3CDTF">2013-09-16T18:04:00Z</dcterms:created>
  <dcterms:modified xsi:type="dcterms:W3CDTF">2013-09-16T18:04:00Z</dcterms:modified>
</cp:coreProperties>
</file>