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C4D2C" w14:textId="56F5597F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hyperlink r:id="rId4" w:tooltip="Просмотр профиля 127L" w:history="1">
        <w:r w:rsidRPr="004170D5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="0080220F"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</w:p>
    <w:p w14:paraId="4F098E7D" w14:textId="77777777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170D5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Отв.1879  </w:t>
      </w:r>
      <w:hyperlink r:id="rId5" w:history="1">
        <w:r w:rsidRPr="004170D5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07 Авг. 24, 20:31</w:t>
        </w:r>
      </w:hyperlink>
    </w:p>
    <w:p w14:paraId="3CAC34D7" w14:textId="77777777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4170D5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Олежок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, </w:t>
      </w:r>
      <w:proofErr w:type="gramStart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можно</w:t>
      </w:r>
      <w:proofErr w:type="gramEnd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но дорого, кроме того есть нюансы по сбраживанию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Добавлено через 8мин.: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Уважаемые винокуры! Работаю над совершенствованием метода. На сегодня могу доложить, что на промежуточной стадии опытов достигнут резутьтат, промежуточный. Пока можно говорить о том, что вполне реально делать весьма питкие дистилляты за две перегонки на прямотоке.</w:t>
      </w:r>
    </w:p>
    <w:p w14:paraId="3573F75E" w14:textId="77777777" w:rsidR="004170D5" w:rsidRPr="004170D5" w:rsidRDefault="004170D5" w:rsidP="004170D5">
      <w:pPr>
        <w:spacing w:after="192" w:line="240" w:lineRule="auto"/>
        <w:jc w:val="right"/>
        <w:textAlignment w:val="baseline"/>
        <w:rPr>
          <w:rFonts w:ascii="Arial" w:eastAsia="Times New Roman" w:hAnsi="Arial" w:cs="Arial"/>
          <w:color w:val="999999"/>
          <w:sz w:val="19"/>
          <w:szCs w:val="19"/>
          <w:lang w:eastAsia="ru-RU"/>
        </w:rPr>
      </w:pPr>
      <w:r w:rsidRPr="004170D5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Посл. ред. 07 Авг. 24, 20:39 от 127L</w:t>
      </w:r>
    </w:p>
    <w:p w14:paraId="1AEDAC3B" w14:textId="2AF50437" w:rsidR="004170D5" w:rsidRDefault="004170D5" w:rsidP="004170D5">
      <w:pPr>
        <w:spacing w:after="0" w:line="240" w:lineRule="auto"/>
        <w:jc w:val="right"/>
        <w:rPr>
          <w:rFonts w:ascii="Arial" w:eastAsia="Times New Roman" w:hAnsi="Arial" w:cs="Arial"/>
          <w:color w:val="999999"/>
          <w:sz w:val="19"/>
          <w:szCs w:val="19"/>
          <w:lang w:eastAsia="ru-RU"/>
        </w:rPr>
      </w:pPr>
    </w:p>
    <w:p w14:paraId="3ED5B27A" w14:textId="026DBC05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hyperlink r:id="rId6" w:tooltip="Просмотр профиля 127L" w:history="1">
        <w:r w:rsidRPr="004170D5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="0080220F"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</w:p>
    <w:p w14:paraId="272CC528" w14:textId="77777777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170D5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Отв.1883  </w:t>
      </w:r>
      <w:hyperlink r:id="rId7" w:history="1">
        <w:r w:rsidRPr="004170D5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13 Авг. 24, 21:50</w:t>
        </w:r>
      </w:hyperlink>
    </w:p>
    <w:p w14:paraId="7B944E9E" w14:textId="780E3766" w:rsid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Работы по этой теме продолжаются, пока достижения такие: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1. Сбраживаю сусло из сахара (инверт) плотностью 20% со скоростью минус 3% в сутки.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 xml:space="preserve">2. В результате после двух перегонок на прямотоке </w:t>
      </w:r>
      <w:proofErr w:type="gramStart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ни какой</w:t>
      </w:r>
      <w:proofErr w:type="gramEnd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вони (самогонной) нет. Колонны можно </w:t>
      </w:r>
      <w:del w:id="0" w:author="Unknown">
        <w:r w:rsidRPr="004170D5">
          <w:rPr>
            <w:rFonts w:ascii="Arial" w:eastAsia="Times New Roman" w:hAnsi="Arial" w:cs="Arial"/>
            <w:color w:val="222222"/>
            <w:sz w:val="23"/>
            <w:szCs w:val="23"/>
            <w:lang w:eastAsia="ru-RU"/>
          </w:rPr>
          <w:delText>выкидывать на помойку</w:delText>
        </w:r>
      </w:del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, продавать </w:t>
      </w:r>
      <w:r w:rsidRPr="004170D5">
        <w:rPr>
          <w:rFonts w:ascii="Arial" w:eastAsia="Times New Roman" w:hAnsi="Arial" w:cs="Arial"/>
          <w:noProof/>
          <w:color w:val="222222"/>
          <w:sz w:val="23"/>
          <w:szCs w:val="23"/>
          <w:lang w:eastAsia="ru-RU"/>
        </w:rPr>
        <w:drawing>
          <wp:inline distT="0" distB="0" distL="0" distR="0" wp14:anchorId="0003C5FC" wp14:editId="2306B744">
            <wp:extent cx="139700" cy="139700"/>
            <wp:effectExtent l="0" t="0" r="0" b="0"/>
            <wp:docPr id="3" name="Рисунок 3" descr="Улыба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Улыбающийс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3. Выход пока не фантастический, порядка 500 мл АС/кг сахара.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4. Использую "секретные" дрожжи и "</w:t>
      </w:r>
      <w:proofErr w:type="gramStart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супер секретную</w:t>
      </w:r>
      <w:proofErr w:type="gramEnd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" закваску. </w:t>
      </w:r>
      <w:r w:rsidRPr="004170D5">
        <w:rPr>
          <w:rFonts w:ascii="Arial" w:eastAsia="Times New Roman" w:hAnsi="Arial" w:cs="Arial"/>
          <w:noProof/>
          <w:color w:val="222222"/>
          <w:sz w:val="23"/>
          <w:szCs w:val="23"/>
          <w:lang w:eastAsia="ru-RU"/>
        </w:rPr>
        <w:drawing>
          <wp:inline distT="0" distB="0" distL="0" distR="0" wp14:anchorId="2BCEFD3C" wp14:editId="2E3DA16B">
            <wp:extent cx="139700" cy="139700"/>
            <wp:effectExtent l="0" t="0" r="0" b="0"/>
            <wp:docPr id="2" name="Рисунок 2" descr="Улыба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Улыбающийс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 Ни каких "удобрений", ни какакого мрамора в бражке.</w:t>
      </w:r>
    </w:p>
    <w:p w14:paraId="547034BF" w14:textId="77777777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</w:p>
    <w:p w14:paraId="608081D2" w14:textId="1FA7FEE9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hyperlink r:id="rId9" w:tooltip="Просмотр профиля 127L" w:history="1">
        <w:r w:rsidRPr="004170D5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="0080220F"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</w:p>
    <w:p w14:paraId="3D014EE6" w14:textId="77777777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170D5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Отв.1886  </w:t>
      </w:r>
      <w:hyperlink r:id="rId10" w:history="1">
        <w:r w:rsidRPr="004170D5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13 Авг. 24, 22:18</w:t>
        </w:r>
      </w:hyperlink>
      <w:r w:rsidRPr="004170D5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 (через 19 мин)</w:t>
      </w:r>
    </w:p>
    <w:p w14:paraId="763C9FD3" w14:textId="77777777" w:rsidR="004170D5" w:rsidRPr="004170D5" w:rsidRDefault="004170D5" w:rsidP="004170D5">
      <w:pPr>
        <w:shd w:val="clear" w:color="auto" w:fill="E9EAFF"/>
        <w:spacing w:line="240" w:lineRule="auto"/>
        <w:textAlignment w:val="baseline"/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</w:pPr>
      <w:r w:rsidRPr="004170D5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дрожжи сам что ли выращиваешь</w:t>
      </w:r>
      <w:r w:rsidRPr="004170D5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владимирн7, </w:t>
      </w:r>
      <w:hyperlink r:id="rId11" w:history="1">
        <w:r w:rsidRPr="004170D5">
          <w:rPr>
            <w:rFonts w:ascii="Arial" w:eastAsia="Times New Roman" w:hAnsi="Arial" w:cs="Arial"/>
            <w:b/>
            <w:bCs/>
            <w:i/>
            <w:iCs/>
            <w:color w:val="CC6633"/>
            <w:sz w:val="21"/>
            <w:szCs w:val="21"/>
            <w:u w:val="single"/>
            <w:bdr w:val="none" w:sz="0" w:space="0" w:color="auto" w:frame="1"/>
            <w:lang w:eastAsia="ru-RU"/>
          </w:rPr>
          <w:t>13 Авг. 24, 21:56</w:t>
        </w:r>
      </w:hyperlink>
    </w:p>
    <w:p w14:paraId="0ECC4C6E" w14:textId="7E30EFFD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они сами выращиваются, я им только условия создаю </w:t>
      </w:r>
      <w:r w:rsidRPr="004170D5">
        <w:rPr>
          <w:rFonts w:ascii="Arial" w:eastAsia="Times New Roman" w:hAnsi="Arial" w:cs="Arial"/>
          <w:noProof/>
          <w:color w:val="222222"/>
          <w:sz w:val="23"/>
          <w:szCs w:val="23"/>
          <w:lang w:eastAsia="ru-RU"/>
        </w:rPr>
        <w:drawing>
          <wp:inline distT="0" distB="0" distL="0" distR="0" wp14:anchorId="38D2D0CD" wp14:editId="35185659">
            <wp:extent cx="139700" cy="139700"/>
            <wp:effectExtent l="0" t="0" r="0" b="0"/>
            <wp:docPr id="6" name="Рисунок 6" descr="Улыба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Улыбающийс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</w:p>
    <w:p w14:paraId="4E9CC54B" w14:textId="77777777" w:rsidR="004170D5" w:rsidRPr="004170D5" w:rsidRDefault="004170D5" w:rsidP="004170D5">
      <w:pPr>
        <w:shd w:val="clear" w:color="auto" w:fill="E9EAFF"/>
        <w:spacing w:line="240" w:lineRule="auto"/>
        <w:textAlignment w:val="baseline"/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</w:pPr>
      <w:r w:rsidRPr="004170D5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что это за закваска</w:t>
      </w:r>
      <w:r w:rsidRPr="004170D5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владимирн7, </w:t>
      </w:r>
      <w:hyperlink r:id="rId12" w:history="1">
        <w:r w:rsidRPr="004170D5">
          <w:rPr>
            <w:rFonts w:ascii="Arial" w:eastAsia="Times New Roman" w:hAnsi="Arial" w:cs="Arial"/>
            <w:b/>
            <w:bCs/>
            <w:i/>
            <w:iCs/>
            <w:color w:val="CC6633"/>
            <w:sz w:val="21"/>
            <w:szCs w:val="21"/>
            <w:u w:val="single"/>
            <w:bdr w:val="none" w:sz="0" w:space="0" w:color="auto" w:frame="1"/>
            <w:lang w:eastAsia="ru-RU"/>
          </w:rPr>
          <w:t>13 Авг. 24, 21:56</w:t>
        </w:r>
      </w:hyperlink>
    </w:p>
    <w:p w14:paraId="6F49A3F6" w14:textId="0BB87630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зерновая, создаю условия для термофильных МКБ, подавляя остальных тварей Божих </w:t>
      </w:r>
      <w:r w:rsidRPr="004170D5">
        <w:rPr>
          <w:rFonts w:ascii="Arial" w:eastAsia="Times New Roman" w:hAnsi="Arial" w:cs="Arial"/>
          <w:noProof/>
          <w:color w:val="222222"/>
          <w:sz w:val="23"/>
          <w:szCs w:val="23"/>
          <w:lang w:eastAsia="ru-RU"/>
        </w:rPr>
        <w:drawing>
          <wp:inline distT="0" distB="0" distL="0" distR="0" wp14:anchorId="0AA113C7" wp14:editId="7582B4B6">
            <wp:extent cx="139700" cy="139700"/>
            <wp:effectExtent l="0" t="0" r="0" b="0"/>
            <wp:docPr id="5" name="Рисунок 5" descr="Улыба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Улыбающийс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</w:p>
    <w:p w14:paraId="77240CC6" w14:textId="77777777" w:rsidR="004170D5" w:rsidRPr="004170D5" w:rsidRDefault="004170D5" w:rsidP="004170D5">
      <w:pPr>
        <w:shd w:val="clear" w:color="auto" w:fill="E9EAFF"/>
        <w:spacing w:line="240" w:lineRule="auto"/>
        <w:textAlignment w:val="baseline"/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</w:pPr>
      <w:r w:rsidRPr="004170D5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надо делиться знаниями</w:t>
      </w:r>
      <w:r w:rsidRPr="004170D5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владимирн7, </w:t>
      </w:r>
      <w:hyperlink r:id="rId13" w:history="1">
        <w:r w:rsidRPr="004170D5">
          <w:rPr>
            <w:rFonts w:ascii="Arial" w:eastAsia="Times New Roman" w:hAnsi="Arial" w:cs="Arial"/>
            <w:b/>
            <w:bCs/>
            <w:i/>
            <w:iCs/>
            <w:color w:val="CC6633"/>
            <w:sz w:val="21"/>
            <w:szCs w:val="21"/>
            <w:u w:val="single"/>
            <w:bdr w:val="none" w:sz="0" w:space="0" w:color="auto" w:frame="1"/>
            <w:lang w:eastAsia="ru-RU"/>
          </w:rPr>
          <w:t>13 Авг. 24, 21:56</w:t>
        </w:r>
      </w:hyperlink>
    </w:p>
    <w:p w14:paraId="3D0B043C" w14:textId="0F1FAAD3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в двух словах не получится и пока рано, не все отработано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Karelchanin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, ничего не поменялось, просто стараюсь обьединить два взаимоисключающих процесса, роста биомассы дрожжей и спиртовое брожение</w:t>
      </w:r>
    </w:p>
    <w:p w14:paraId="14AF7A7A" w14:textId="77777777" w:rsidR="004170D5" w:rsidRPr="004170D5" w:rsidRDefault="004170D5" w:rsidP="004170D5">
      <w:pPr>
        <w:spacing w:after="0" w:line="240" w:lineRule="auto"/>
        <w:jc w:val="right"/>
        <w:rPr>
          <w:rFonts w:ascii="Arial" w:eastAsia="Times New Roman" w:hAnsi="Arial" w:cs="Arial"/>
          <w:color w:val="999999"/>
          <w:sz w:val="19"/>
          <w:szCs w:val="19"/>
          <w:lang w:eastAsia="ru-RU"/>
        </w:rPr>
      </w:pPr>
    </w:p>
    <w:p w14:paraId="6F994ED4" w14:textId="3A069B40" w:rsidR="004170D5" w:rsidRPr="004170D5" w:rsidRDefault="004170D5" w:rsidP="004170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hyperlink r:id="rId14" w:tooltip="Просмотр профиля 127L" w:history="1">
        <w:r w:rsidRPr="004170D5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Pr="004170D5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 </w:t>
      </w:r>
    </w:p>
    <w:p w14:paraId="67720317" w14:textId="77777777" w:rsidR="004170D5" w:rsidRPr="004170D5" w:rsidRDefault="004170D5" w:rsidP="004170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170D5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Отв.1917  </w:t>
      </w:r>
      <w:hyperlink r:id="rId15" w:history="1">
        <w:r w:rsidRPr="004170D5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30 Авг. 24, 21:13</w:t>
        </w:r>
      </w:hyperlink>
    </w:p>
    <w:p w14:paraId="1BED6EBC" w14:textId="0BA16FD2" w:rsidR="004170D5" w:rsidRPr="004170D5" w:rsidRDefault="004170D5" w:rsidP="004170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4170D5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Григорий C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, </w:t>
      </w:r>
      <w:r w:rsidRPr="004170D5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Илья77</w:t>
      </w:r>
      <w:proofErr w:type="gramStart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, Сейчас</w:t>
      </w:r>
      <w:proofErr w:type="gramEnd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бродит контрольный затор, как сбродит и перегоню будет результат. Пока могу </w:t>
      </w:r>
      <w:proofErr w:type="gramStart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рассказать</w:t>
      </w:r>
      <w:proofErr w:type="gramEnd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что понадобится для приготовления живых (сильных) дрожжей, которые, как я наблюдаю обеспечивают успех </w:t>
      </w:r>
      <w:r w:rsidRPr="004170D5">
        <w:rPr>
          <w:rFonts w:ascii="Arial" w:eastAsia="Times New Roman" w:hAnsi="Arial" w:cs="Arial"/>
          <w:noProof/>
          <w:color w:val="222222"/>
          <w:sz w:val="23"/>
          <w:szCs w:val="23"/>
          <w:lang w:eastAsia="ru-RU"/>
        </w:rPr>
        <w:drawing>
          <wp:inline distT="0" distB="0" distL="0" distR="0" wp14:anchorId="7399D550" wp14:editId="3561FFDC">
            <wp:extent cx="139700" cy="139700"/>
            <wp:effectExtent l="0" t="0" r="0" b="0"/>
            <wp:docPr id="8" name="Рисунок 8" descr="Улыба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Улыбающийс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Это все кроме наверняка уже имеющихся у вас ферментереов и пр. На примерно 20 литров браги или 2 кг сахара (но можно и 4 кг, на тот же обьем)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1. Трехлитровые банки - 2 шт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2. Аквариумный компрессор (аэратор) с "камнем", производительность минимальная, главное чтоб продавливал 10 - 15 см жижи, наверно любой с этой задачей справится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lastRenderedPageBreak/>
        <w:t>3. Зерно - любое, не крупа, не мука. Я использую овес, с ним проще отделять дробину.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4. Солод пивовареный, - базовый. Я использую типа "диафорин", но это не обязательно.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5. Мельница(дробилка) типа хрюша.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6. Дрожжи, пробуйте любые какие нравятся. Поделимся результатами и найдем оптимальный вариант.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7. Мультиварка с функцией "мультиповар", нужно поддерживать температуру примерно 50 С, на протяжении нескольких суток.</w:t>
      </w:r>
    </w:p>
    <w:p w14:paraId="163C99F3" w14:textId="77777777" w:rsidR="00F52291" w:rsidRDefault="00F52291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</w:p>
    <w:p w14:paraId="179B236E" w14:textId="2DEAB17B" w:rsidR="0080220F" w:rsidRDefault="00F52291" w:rsidP="004170D5">
      <w:pPr>
        <w:spacing w:after="0" w:line="240" w:lineRule="auto"/>
        <w:rPr>
          <w:rFonts w:ascii="Arial" w:eastAsia="Times New Roman" w:hAnsi="Arial" w:cs="Arial"/>
          <w:color w:val="999999"/>
          <w:sz w:val="19"/>
          <w:szCs w:val="19"/>
          <w:lang w:eastAsia="ru-RU"/>
        </w:rPr>
      </w:pPr>
      <w:hyperlink r:id="rId16" w:tooltip="Просмотр профиля 127L" w:history="1">
        <w:r w:rsidRPr="004170D5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Pr="004170D5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</w:t>
      </w:r>
    </w:p>
    <w:p w14:paraId="66DB0589" w14:textId="4A28BB02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170D5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Отв.1921  </w:t>
      </w:r>
      <w:hyperlink r:id="rId17" w:history="1">
        <w:r w:rsidRPr="004170D5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31 Авг. 24, 14:52</w:t>
        </w:r>
      </w:hyperlink>
      <w:r w:rsidRPr="004170D5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 (через 3 мин)</w:t>
      </w:r>
    </w:p>
    <w:p w14:paraId="7B704B1B" w14:textId="77777777" w:rsidR="004170D5" w:rsidRPr="004170D5" w:rsidRDefault="004170D5" w:rsidP="004170D5">
      <w:pPr>
        <w:shd w:val="clear" w:color="auto" w:fill="E9EAFF"/>
        <w:spacing w:line="240" w:lineRule="auto"/>
        <w:textAlignment w:val="baseline"/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</w:pPr>
      <w:r w:rsidRPr="004170D5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Эти все ингредиенты и приборы требуются для вывода каких-то особых дрожжей-</w:t>
      </w:r>
      <w:proofErr w:type="gramStart"/>
      <w:r w:rsidRPr="004170D5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мутантов?</w:t>
      </w:r>
      <w:r w:rsidRPr="004170D5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Григорий</w:t>
      </w:r>
      <w:proofErr w:type="gramEnd"/>
      <w:r w:rsidRPr="004170D5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 xml:space="preserve"> C, </w:t>
      </w:r>
      <w:hyperlink r:id="rId18" w:history="1">
        <w:r w:rsidRPr="004170D5">
          <w:rPr>
            <w:rFonts w:ascii="Arial" w:eastAsia="Times New Roman" w:hAnsi="Arial" w:cs="Arial"/>
            <w:b/>
            <w:bCs/>
            <w:i/>
            <w:iCs/>
            <w:color w:val="CC6633"/>
            <w:sz w:val="21"/>
            <w:szCs w:val="21"/>
            <w:u w:val="single"/>
            <w:bdr w:val="none" w:sz="0" w:space="0" w:color="auto" w:frame="1"/>
            <w:lang w:eastAsia="ru-RU"/>
          </w:rPr>
          <w:t>31 Авг. 24, 12:01</w:t>
        </w:r>
      </w:hyperlink>
    </w:p>
    <w:p w14:paraId="1DFE520E" w14:textId="3E9AD712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proofErr w:type="gramStart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К сожалению</w:t>
      </w:r>
      <w:proofErr w:type="gramEnd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формат форума не позволяет дать развернутый ответ (слишком много буков мне придется написать, а вам прочитать). Позже будет ролик на моем канале. Сейчас я надеюсь на то, что </w:t>
      </w:r>
      <w:proofErr w:type="gramStart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те</w:t>
      </w:r>
      <w:proofErr w:type="gramEnd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кому интересно - максимально точно сделают все "по рецепту".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Добавлено через 6ч. 24мин.: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</w:p>
    <w:p w14:paraId="409EB7AE" w14:textId="77777777" w:rsidR="004170D5" w:rsidRPr="004170D5" w:rsidRDefault="004170D5" w:rsidP="004170D5">
      <w:pPr>
        <w:shd w:val="clear" w:color="auto" w:fill="E9EAFF"/>
        <w:spacing w:line="240" w:lineRule="auto"/>
        <w:textAlignment w:val="baseline"/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</w:pPr>
      <w:r w:rsidRPr="004170D5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 xml:space="preserve">Что есть сильные </w:t>
      </w:r>
      <w:proofErr w:type="gramStart"/>
      <w:r w:rsidRPr="004170D5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дрожжи?</w:t>
      </w:r>
      <w:r w:rsidRPr="004170D5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neva</w:t>
      </w:r>
      <w:proofErr w:type="gramEnd"/>
      <w:r w:rsidRPr="004170D5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2012, </w:t>
      </w:r>
      <w:hyperlink r:id="rId19" w:history="1">
        <w:r w:rsidRPr="004170D5">
          <w:rPr>
            <w:rFonts w:ascii="Arial" w:eastAsia="Times New Roman" w:hAnsi="Arial" w:cs="Arial"/>
            <w:b/>
            <w:bCs/>
            <w:i/>
            <w:iCs/>
            <w:color w:val="CC6633"/>
            <w:sz w:val="21"/>
            <w:szCs w:val="21"/>
            <w:u w:val="single"/>
            <w:bdr w:val="none" w:sz="0" w:space="0" w:color="auto" w:frame="1"/>
            <w:lang w:eastAsia="ru-RU"/>
          </w:rPr>
          <w:t>31 Авг. 24, 14:49</w:t>
        </w:r>
      </w:hyperlink>
    </w:p>
    <w:p w14:paraId="23F96AD3" w14:textId="5830E816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Это старинный термин, под ним видимо понимали популяцию способную относительно быстро, относительно чисто, относительно эффективно сбраживать сусло.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Добавлено через 7мин.: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</w:p>
    <w:p w14:paraId="3283E79C" w14:textId="77777777" w:rsidR="004170D5" w:rsidRPr="004170D5" w:rsidRDefault="004170D5" w:rsidP="004170D5">
      <w:pPr>
        <w:shd w:val="clear" w:color="auto" w:fill="E9EAFF"/>
        <w:spacing w:line="240" w:lineRule="auto"/>
        <w:textAlignment w:val="baseline"/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</w:pPr>
      <w:r w:rsidRPr="004170D5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 xml:space="preserve">Жду описания </w:t>
      </w:r>
      <w:proofErr w:type="gramStart"/>
      <w:r w:rsidRPr="004170D5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перегона.</w:t>
      </w:r>
      <w:r w:rsidRPr="004170D5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Илья</w:t>
      </w:r>
      <w:proofErr w:type="gramEnd"/>
      <w:r w:rsidRPr="004170D5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77, </w:t>
      </w:r>
      <w:hyperlink r:id="rId20" w:history="1">
        <w:r w:rsidRPr="004170D5">
          <w:rPr>
            <w:rFonts w:ascii="Arial" w:eastAsia="Times New Roman" w:hAnsi="Arial" w:cs="Arial"/>
            <w:b/>
            <w:bCs/>
            <w:i/>
            <w:iCs/>
            <w:color w:val="CC6633"/>
            <w:sz w:val="21"/>
            <w:szCs w:val="21"/>
            <w:u w:val="single"/>
            <w:bdr w:val="none" w:sz="0" w:space="0" w:color="auto" w:frame="1"/>
            <w:lang w:eastAsia="ru-RU"/>
          </w:rPr>
          <w:t>31 Авг. 24, 12:57</w:t>
        </w:r>
      </w:hyperlink>
    </w:p>
    <w:p w14:paraId="0959260A" w14:textId="77777777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тут все просто, на первом перегоне отобрать 100 - 200 мл голов, не отправлять на рект, из них можно сделать бонификатор,отобрать СС досуха, второй перегон - голов "по вкусу", далее тело до примерно 55 в струе, но тут от аппарата зависит, хвостов будет мизер их на рект можно, а можно почистить, как угодно.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перегонки на прямотоке, медь приветствуется на восходящем траке, рпн в царге без дефа, например</w:t>
      </w:r>
    </w:p>
    <w:p w14:paraId="3C15035B" w14:textId="77777777" w:rsidR="004170D5" w:rsidRPr="004170D5" w:rsidRDefault="004170D5" w:rsidP="004170D5">
      <w:pPr>
        <w:spacing w:after="192" w:line="240" w:lineRule="auto"/>
        <w:jc w:val="right"/>
        <w:textAlignment w:val="baseline"/>
        <w:rPr>
          <w:rFonts w:ascii="Arial" w:eastAsia="Times New Roman" w:hAnsi="Arial" w:cs="Arial"/>
          <w:color w:val="999999"/>
          <w:sz w:val="19"/>
          <w:szCs w:val="19"/>
          <w:lang w:eastAsia="ru-RU"/>
        </w:rPr>
      </w:pPr>
      <w:r w:rsidRPr="004170D5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Посл. ред. 31 Авг. 24, 21:23 от 127L</w:t>
      </w:r>
    </w:p>
    <w:p w14:paraId="79655B44" w14:textId="77777777" w:rsidR="00F52291" w:rsidRDefault="00F52291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14:paraId="6A0983EE" w14:textId="1FA789FC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hyperlink r:id="rId21" w:tooltip="Просмотр профиля 127L" w:history="1">
        <w:r w:rsidRPr="004170D5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="0080220F"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</w:p>
    <w:p w14:paraId="0A171E60" w14:textId="77777777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170D5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Отв.1926  </w:t>
      </w:r>
      <w:hyperlink r:id="rId22" w:history="1">
        <w:r w:rsidRPr="004170D5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04 Сент. 24, 15:29</w:t>
        </w:r>
      </w:hyperlink>
    </w:p>
    <w:p w14:paraId="33F50558" w14:textId="34A28E31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Не ругайтесь, плиз. У каждого есть свое мнение и не обязательно оно совпадает с истиной </w:t>
      </w:r>
      <w:r w:rsidRPr="004170D5">
        <w:rPr>
          <w:rFonts w:ascii="Arial" w:eastAsia="Times New Roman" w:hAnsi="Arial" w:cs="Arial"/>
          <w:noProof/>
          <w:color w:val="222222"/>
          <w:sz w:val="23"/>
          <w:szCs w:val="23"/>
          <w:lang w:eastAsia="ru-RU"/>
        </w:rPr>
        <w:drawing>
          <wp:inline distT="0" distB="0" distL="0" distR="0" wp14:anchorId="066DFC25" wp14:editId="6F94C4B1">
            <wp:extent cx="139700" cy="139700"/>
            <wp:effectExtent l="0" t="0" r="0" b="0"/>
            <wp:docPr id="11" name="Рисунок 11" descr="Улыба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Улыбающийс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Оставим ЛВЗ в покое, предлагаю дополнение к рецепту темы.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Закваска: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навеска, - 100 г на 1 кг сахара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состав закваски, - зерно 70%, солод 30%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режим затирания, - 1 часть засыпи на 4 части воды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температурные паузы, - 180 минут при 58-60 С, далее для формирования термофильных МКБ 3 - 5 суток при 48 - 51 С,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пробуйте, делитесь результатами, обсудим </w:t>
      </w:r>
      <w:r w:rsidRPr="004170D5">
        <w:rPr>
          <w:rFonts w:ascii="Arial" w:eastAsia="Times New Roman" w:hAnsi="Arial" w:cs="Arial"/>
          <w:noProof/>
          <w:color w:val="222222"/>
          <w:sz w:val="23"/>
          <w:szCs w:val="23"/>
          <w:lang w:eastAsia="ru-RU"/>
        </w:rPr>
        <w:drawing>
          <wp:inline distT="0" distB="0" distL="0" distR="0" wp14:anchorId="446ECF0A" wp14:editId="60837E74">
            <wp:extent cx="139700" cy="139700"/>
            <wp:effectExtent l="0" t="0" r="0" b="0"/>
            <wp:docPr id="10" name="Рисунок 10" descr="Улыба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Улыбающийс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19495" w14:textId="77777777" w:rsidR="0080220F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 </w:t>
      </w:r>
    </w:p>
    <w:p w14:paraId="22EA44C3" w14:textId="6870F846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hyperlink r:id="rId23" w:tooltip="Просмотр профиля 127L" w:history="1">
        <w:r w:rsidRPr="004170D5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="0080220F"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</w:p>
    <w:p w14:paraId="105CA6FD" w14:textId="77777777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170D5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Отв.1928  </w:t>
      </w:r>
      <w:hyperlink r:id="rId24" w:history="1">
        <w:r w:rsidRPr="004170D5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05 Сент. 24, 15:01</w:t>
        </w:r>
      </w:hyperlink>
    </w:p>
    <w:p w14:paraId="4D7EE996" w14:textId="77777777" w:rsidR="004170D5" w:rsidRPr="004170D5" w:rsidRDefault="004170D5" w:rsidP="004170D5">
      <w:pPr>
        <w:shd w:val="clear" w:color="auto" w:fill="E9EAFF"/>
        <w:spacing w:line="240" w:lineRule="auto"/>
        <w:textAlignment w:val="baseline"/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</w:pPr>
      <w:r w:rsidRPr="004170D5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 xml:space="preserve">не заведется ли за это время что либо </w:t>
      </w:r>
      <w:proofErr w:type="gramStart"/>
      <w:r w:rsidRPr="004170D5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другое,</w:t>
      </w:r>
      <w:r w:rsidRPr="004170D5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Нищий</w:t>
      </w:r>
      <w:proofErr w:type="gramEnd"/>
      <w:r w:rsidRPr="004170D5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, </w:t>
      </w:r>
      <w:hyperlink r:id="rId25" w:history="1">
        <w:r w:rsidRPr="004170D5">
          <w:rPr>
            <w:rFonts w:ascii="Arial" w:eastAsia="Times New Roman" w:hAnsi="Arial" w:cs="Arial"/>
            <w:b/>
            <w:bCs/>
            <w:i/>
            <w:iCs/>
            <w:color w:val="CC6633"/>
            <w:sz w:val="21"/>
            <w:szCs w:val="21"/>
            <w:u w:val="single"/>
            <w:bdr w:val="none" w:sz="0" w:space="0" w:color="auto" w:frame="1"/>
            <w:lang w:eastAsia="ru-RU"/>
          </w:rPr>
          <w:t>05 Сент. 24, 03:01</w:t>
        </w:r>
      </w:hyperlink>
    </w:p>
    <w:p w14:paraId="18D409BE" w14:textId="36D46BCC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если держать температуру, не заведется, если температура снизится, то заведется сто </w:t>
      </w:r>
      <w:proofErr w:type="gramStart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пудов(</w:t>
      </w:r>
      <w:proofErr w:type="gramEnd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выглядит и пахнет это страшно </w:t>
      </w:r>
      <w:r w:rsidRPr="004170D5">
        <w:rPr>
          <w:rFonts w:ascii="Arial" w:eastAsia="Times New Roman" w:hAnsi="Arial" w:cs="Arial"/>
          <w:noProof/>
          <w:color w:val="222222"/>
          <w:sz w:val="23"/>
          <w:szCs w:val="23"/>
          <w:lang w:eastAsia="ru-RU"/>
        </w:rPr>
        <w:drawing>
          <wp:inline distT="0" distB="0" distL="0" distR="0" wp14:anchorId="11DBFC27" wp14:editId="169107AB">
            <wp:extent cx="139700" cy="139700"/>
            <wp:effectExtent l="0" t="0" r="0" b="0"/>
            <wp:docPr id="14" name="Рисунок 14" descr="Улыба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Улыбающийс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), кстати то что заведется вполне возможно придаст дистилляту некую изюминку, другой вопрос всем ли это понравится. Эфирки будет сильно больше, диситиллят будет похож на фруктовый.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</w:p>
    <w:p w14:paraId="1986873B" w14:textId="77777777" w:rsidR="004170D5" w:rsidRPr="004170D5" w:rsidRDefault="004170D5" w:rsidP="004170D5">
      <w:pPr>
        <w:shd w:val="clear" w:color="auto" w:fill="E9EAFF"/>
        <w:spacing w:line="240" w:lineRule="auto"/>
        <w:textAlignment w:val="baseline"/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</w:pPr>
      <w:r w:rsidRPr="004170D5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 xml:space="preserve">Как поддерживать </w:t>
      </w:r>
      <w:proofErr w:type="gramStart"/>
      <w:r w:rsidRPr="004170D5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температуру,</w:t>
      </w:r>
      <w:r w:rsidRPr="004170D5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Нищий</w:t>
      </w:r>
      <w:proofErr w:type="gramEnd"/>
      <w:r w:rsidRPr="004170D5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, </w:t>
      </w:r>
      <w:hyperlink r:id="rId26" w:history="1">
        <w:r w:rsidRPr="004170D5">
          <w:rPr>
            <w:rFonts w:ascii="Arial" w:eastAsia="Times New Roman" w:hAnsi="Arial" w:cs="Arial"/>
            <w:b/>
            <w:bCs/>
            <w:i/>
            <w:iCs/>
            <w:color w:val="CC6633"/>
            <w:sz w:val="21"/>
            <w:szCs w:val="21"/>
            <w:u w:val="single"/>
            <w:bdr w:val="none" w:sz="0" w:space="0" w:color="auto" w:frame="1"/>
            <w:lang w:eastAsia="ru-RU"/>
          </w:rPr>
          <w:t>05 Сент. 24, 03:01</w:t>
        </w:r>
      </w:hyperlink>
    </w:p>
    <w:p w14:paraId="3C731EAB" w14:textId="1FDF869E" w:rsidR="004170D5" w:rsidRPr="004170D5" w:rsidRDefault="004170D5" w:rsidP="00F52291">
      <w:pPr>
        <w:spacing w:after="0" w:line="240" w:lineRule="auto"/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в мультиварке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proofErr w:type="gramStart"/>
      <w:r w:rsidRPr="004170D5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мкб,для</w:t>
      </w:r>
      <w:proofErr w:type="gramEnd"/>
      <w:r w:rsidRPr="004170D5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 xml:space="preserve"> кефира или йогурта</w:t>
      </w:r>
      <w:r w:rsidRPr="004170D5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Нищий, </w:t>
      </w:r>
      <w:hyperlink r:id="rId27" w:history="1">
        <w:r w:rsidRPr="004170D5">
          <w:rPr>
            <w:rFonts w:ascii="Arial" w:eastAsia="Times New Roman" w:hAnsi="Arial" w:cs="Arial"/>
            <w:b/>
            <w:bCs/>
            <w:i/>
            <w:iCs/>
            <w:color w:val="CC6633"/>
            <w:sz w:val="21"/>
            <w:szCs w:val="21"/>
            <w:u w:val="single"/>
            <w:bdr w:val="none" w:sz="0" w:space="0" w:color="auto" w:frame="1"/>
            <w:lang w:eastAsia="ru-RU"/>
          </w:rPr>
          <w:t>05 Сент. 24, 03:01</w:t>
        </w:r>
      </w:hyperlink>
    </w:p>
    <w:p w14:paraId="276C4DE7" w14:textId="7BD04381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 xml:space="preserve">нужны термофильные МКБ, попробуй, не забудь </w:t>
      </w:r>
      <w:proofErr w:type="gramStart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рассказать</w:t>
      </w:r>
      <w:proofErr w:type="gramEnd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что у тебя получилось </w:t>
      </w:r>
      <w:r w:rsidRPr="004170D5">
        <w:rPr>
          <w:rFonts w:ascii="Arial" w:eastAsia="Times New Roman" w:hAnsi="Arial" w:cs="Arial"/>
          <w:noProof/>
          <w:color w:val="222222"/>
          <w:sz w:val="23"/>
          <w:szCs w:val="23"/>
          <w:lang w:eastAsia="ru-RU"/>
        </w:rPr>
        <w:drawing>
          <wp:inline distT="0" distB="0" distL="0" distR="0" wp14:anchorId="3F650E81" wp14:editId="36BFEC12">
            <wp:extent cx="139700" cy="139700"/>
            <wp:effectExtent l="0" t="0" r="0" b="0"/>
            <wp:docPr id="13" name="Рисунок 13" descr="Сме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Смеющийся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7DECA" w14:textId="77777777" w:rsidR="0080220F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</w:p>
    <w:p w14:paraId="1A820E93" w14:textId="662554EC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hyperlink r:id="rId29" w:tooltip="Просмотр профиля 127L" w:history="1">
        <w:r w:rsidRPr="004170D5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="0080220F"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</w:p>
    <w:p w14:paraId="0A75E483" w14:textId="77777777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170D5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Отв.1938  </w:t>
      </w:r>
      <w:hyperlink r:id="rId30" w:history="1">
        <w:r w:rsidRPr="004170D5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27 Сент. 24, 19:08</w:t>
        </w:r>
      </w:hyperlink>
    </w:p>
    <w:p w14:paraId="67CC3786" w14:textId="51295FFE" w:rsidR="004170D5" w:rsidRPr="004170D5" w:rsidRDefault="004170D5" w:rsidP="004170D5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4170D5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Olkan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, я так понимаю, смотря на твой коммент, что ты ни разу затор не оставлял киснуть </w:t>
      </w:r>
      <w:r w:rsidRPr="004170D5">
        <w:rPr>
          <w:rFonts w:ascii="Arial" w:eastAsia="Times New Roman" w:hAnsi="Arial" w:cs="Arial"/>
          <w:noProof/>
          <w:color w:val="222222"/>
          <w:sz w:val="23"/>
          <w:szCs w:val="23"/>
          <w:lang w:eastAsia="ru-RU"/>
        </w:rPr>
        <w:drawing>
          <wp:inline distT="0" distB="0" distL="0" distR="0" wp14:anchorId="2DCFD2BB" wp14:editId="7760A1BA">
            <wp:extent cx="139700" cy="139700"/>
            <wp:effectExtent l="0" t="0" r="0" b="0"/>
            <wp:docPr id="17" name="Рисунок 17" descr="Улыба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Улыбающийс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 молодец !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если вдруг попробуешь оставить затор часов на 12, то сразу сомнения свои развеешь </w:t>
      </w:r>
      <w:r w:rsidRPr="004170D5">
        <w:rPr>
          <w:rFonts w:ascii="Arial" w:eastAsia="Times New Roman" w:hAnsi="Arial" w:cs="Arial"/>
          <w:noProof/>
          <w:color w:val="222222"/>
          <w:sz w:val="23"/>
          <w:szCs w:val="23"/>
          <w:lang w:eastAsia="ru-RU"/>
        </w:rPr>
        <w:drawing>
          <wp:inline distT="0" distB="0" distL="0" distR="0" wp14:anchorId="18D4104D" wp14:editId="446A0ACB">
            <wp:extent cx="139700" cy="139700"/>
            <wp:effectExtent l="0" t="0" r="0" b="0"/>
            <wp:docPr id="16" name="Рисунок 16" descr="Улыба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Улыбающийс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Еще раз, для тех кто в танке, - вышлю закваску и гарантирую 100% результат, при условии соблюдения рецепта.</w:t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 xml:space="preserve">Сегодня начал перегонять очередной затор на сахаре с "классическим ГМ"? ахтунг начальная плотность более 20% плато, думал будет вонючий шмурдяк. Был приятно удивлен? Даже с браги нет голов вонючих, </w:t>
      </w:r>
      <w:proofErr w:type="gramStart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посмотрим</w:t>
      </w:r>
      <w:proofErr w:type="gramEnd"/>
      <w:r w:rsidRPr="004170D5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что будет дальше.</w:t>
      </w:r>
    </w:p>
    <w:p w14:paraId="3B73531D" w14:textId="77777777" w:rsidR="006F6176" w:rsidRPr="006F6176" w:rsidRDefault="006F6176" w:rsidP="006F617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F6176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Отв.1942  </w:t>
      </w:r>
      <w:hyperlink r:id="rId31" w:history="1">
        <w:r w:rsidRPr="006F6176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11 Окт. 24, 11:52</w:t>
        </w:r>
      </w:hyperlink>
    </w:p>
    <w:p w14:paraId="52485E18" w14:textId="77777777" w:rsidR="006F6176" w:rsidRPr="006F6176" w:rsidRDefault="006F6176" w:rsidP="006F6176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6F6176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Olkan</w:t>
      </w:r>
      <w:r w:rsidRPr="006F6176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, По моей технологии 60С только на стадии затирания, в течении 3 часов, далее несколько суток на 50С. На самом деле процесс сильно ускоряется, если добавлять к новой заквасе старую. Старую храню в холодильнике. Можно и при 50С затирать, если угодно. На самом деле нам ничего "вкусного" кроме МКБ не нужно. Если есть желание можно диких дрожжей развести и еще каких-то тварей, - попробуй подержать закваску на 30С.</w:t>
      </w:r>
      <w:r w:rsidRPr="006F617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6F617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 xml:space="preserve">На сегодня работаю над ускорением брожения сусла Нп выше 20 плато, пока получается около недели, при этом дистиллят после двух перегонок на прямотоке </w:t>
      </w:r>
      <w:proofErr w:type="gramStart"/>
      <w:r w:rsidRPr="006F6176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ни чем</w:t>
      </w:r>
      <w:proofErr w:type="gramEnd"/>
      <w:r w:rsidRPr="006F6176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не уступает зерновому, на "сахарный самогон" не похож. Очередную порцию браги прогоню на 5ТК, </w:t>
      </w:r>
      <w:proofErr w:type="gramStart"/>
      <w:r w:rsidRPr="006F6176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посмотрим</w:t>
      </w:r>
      <w:proofErr w:type="gramEnd"/>
      <w:r w:rsidRPr="006F6176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что получится.</w:t>
      </w:r>
    </w:p>
    <w:p w14:paraId="7A77FE49" w14:textId="77777777" w:rsidR="0080220F" w:rsidRDefault="0080220F" w:rsidP="006F617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14:paraId="71F82921" w14:textId="3312FCC6" w:rsidR="006F6176" w:rsidRPr="006F6176" w:rsidRDefault="006F6176" w:rsidP="006F617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F617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hyperlink r:id="rId32" w:tooltip="Просмотр профиля 127L" w:history="1">
        <w:r w:rsidRPr="006F6176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6F617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="0080220F" w:rsidRPr="006F617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</w:p>
    <w:p w14:paraId="584ECA87" w14:textId="77777777" w:rsidR="006F6176" w:rsidRPr="006F6176" w:rsidRDefault="006F6176" w:rsidP="006F617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F6176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Отв.1996  </w:t>
      </w:r>
      <w:hyperlink r:id="rId33" w:history="1">
        <w:r w:rsidRPr="006F6176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19 Марта 25, 18:01</w:t>
        </w:r>
      </w:hyperlink>
    </w:p>
    <w:p w14:paraId="61BC7A7A" w14:textId="5D3C15FE" w:rsidR="006F6176" w:rsidRPr="006F6176" w:rsidRDefault="006F6176" w:rsidP="006F6176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6F6176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vvm_69</w:t>
      </w:r>
      <w:r w:rsidRPr="006F6176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, тут не разрешают ссылаться на собственные ресурсы, работа идет уже почти год, успехи есть, с браги из сахара даже с НП более 20 плато, с использованием зерновой закваси и дрожжанки (стартера) после одного прохода на 5 тарелках с СПП (нижний узел отбора) получается вино(дистиллят), не хуже "хлебного" (на мой вкус лучше), тема водки (в современном понимании) мне давно не интересна. При этом похоже есть способ приготовить </w:t>
      </w:r>
      <w:proofErr w:type="gramStart"/>
      <w:r w:rsidRPr="006F6176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весьма качественный дистиллят</w:t>
      </w:r>
      <w:proofErr w:type="gramEnd"/>
      <w:r w:rsidRPr="006F6176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сбалансированный по примесям, который можно употреблять как столовый или использовать как основу для классических русских водок, которые делались до того как стали использовать ректификат в водочной промышленности. Если интересно </w:t>
      </w:r>
      <w:r w:rsidRPr="006F6176">
        <w:rPr>
          <w:rFonts w:ascii="Arial" w:eastAsia="Times New Roman" w:hAnsi="Arial" w:cs="Arial"/>
          <w:color w:val="222222"/>
          <w:sz w:val="23"/>
          <w:szCs w:val="23"/>
          <w:lang w:eastAsia="ru-RU"/>
        </w:rPr>
        <w:lastRenderedPageBreak/>
        <w:t>пиши в личку.</w:t>
      </w:r>
      <w:r w:rsidRPr="006F617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зы. рекомендую снизить температуру для "разведения" термофильных МКБ до 42 С</w:t>
      </w:r>
    </w:p>
    <w:p w14:paraId="1FD32B60" w14:textId="77777777" w:rsidR="0080220F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25526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</w:p>
    <w:p w14:paraId="06198810" w14:textId="104AC779" w:rsidR="0025526E" w:rsidRPr="0025526E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hyperlink r:id="rId34" w:tooltip="Просмотр профиля 127L" w:history="1">
        <w:r w:rsidRPr="0025526E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25526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="0080220F" w:rsidRPr="0025526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</w:p>
    <w:p w14:paraId="1C8592AD" w14:textId="77777777" w:rsidR="0025526E" w:rsidRPr="0025526E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25526E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Отв.1999  </w:t>
      </w:r>
      <w:hyperlink r:id="rId35" w:history="1">
        <w:r w:rsidRPr="0025526E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19 Марта 25, 20:15</w:t>
        </w:r>
      </w:hyperlink>
    </w:p>
    <w:p w14:paraId="4B58A78D" w14:textId="65248CC2" w:rsidR="0025526E" w:rsidRPr="0025526E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5526E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makar123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, не вижу смысла открывать новую тему, тема "водка из сахара" уже существует 10 лет, мои наработки это развитие темы, тем кому интересно легко поймут о чем я говорю, для тех кому не интересно, не считаю нужным тратить свое время.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Добавлено через 15мин.: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монтер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, все верно, брага содержащая 12% об.алк это придел для дрожжей в разумной навеске, но дрожжи могут сбраживать и при большем содержании спирта, только такие варианты потребуют большего количества дрожжей на старте, и в итоге будет больше примесей, избавиться от которых можно только ректификацией.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Фокус всех "турбо" в лошадиных дозах и частично в смеси с миниральными удобрениями.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 xml:space="preserve">Зерновая закваска и дрожжанка (стартер) - альтернатива "турбо", но до 12% об.алк в браге или 21 - 22 плато (брикс) по сахару. При этом </w:t>
      </w:r>
      <w:proofErr w:type="gramStart"/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ни какие</w:t>
      </w:r>
      <w:proofErr w:type="gramEnd"/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"турбо" не могут обеспечить даже близжко похожий профиль (органолептику) дистиллята.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Второй момент - оборудование, если хотим добиться успеха за один проход с браги, нужно 5 ТК, СПП, автоматику (стар-стоп), можно сделать на прямотоке, но тогда минимум за два прохода</w:t>
      </w:r>
    </w:p>
    <w:p w14:paraId="2320A89C" w14:textId="77777777" w:rsidR="0025526E" w:rsidRPr="0025526E" w:rsidRDefault="0025526E" w:rsidP="0025526E">
      <w:pPr>
        <w:spacing w:after="192" w:line="240" w:lineRule="auto"/>
        <w:jc w:val="right"/>
        <w:textAlignment w:val="baseline"/>
        <w:rPr>
          <w:rFonts w:ascii="Arial" w:eastAsia="Times New Roman" w:hAnsi="Arial" w:cs="Arial"/>
          <w:color w:val="999999"/>
          <w:sz w:val="19"/>
          <w:szCs w:val="19"/>
          <w:lang w:eastAsia="ru-RU"/>
        </w:rPr>
      </w:pPr>
      <w:r w:rsidRPr="0025526E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Посл. ред. 19 Марта 25, 20:30 от 127L</w:t>
      </w:r>
    </w:p>
    <w:p w14:paraId="02D95D46" w14:textId="77777777" w:rsidR="0080220F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25526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</w:p>
    <w:p w14:paraId="7E035FF6" w14:textId="77777777" w:rsidR="0080220F" w:rsidRDefault="0080220F" w:rsidP="002552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14:paraId="18F8C78C" w14:textId="67DC0046" w:rsidR="0025526E" w:rsidRPr="0025526E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hyperlink r:id="rId36" w:tooltip="Просмотр профиля 127L" w:history="1">
        <w:r w:rsidRPr="0025526E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25526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="0080220F" w:rsidRPr="0025526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</w:p>
    <w:p w14:paraId="1B0C13A3" w14:textId="77777777" w:rsidR="0025526E" w:rsidRPr="0025526E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25526E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Отв.2000  </w:t>
      </w:r>
      <w:hyperlink r:id="rId37" w:history="1">
        <w:r w:rsidRPr="0025526E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20 Марта 25, 12:12</w:t>
        </w:r>
      </w:hyperlink>
    </w:p>
    <w:p w14:paraId="395A1C85" w14:textId="77777777" w:rsidR="0025526E" w:rsidRPr="0025526E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5526E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makar123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, </w:t>
      </w:r>
      <w:proofErr w:type="gramStart"/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все</w:t>
      </w:r>
      <w:proofErr w:type="gramEnd"/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о чем ты пишешь - кулинария, всем этим творчеством может заниматься любой кому это нравится, я занимаюсь решением задачи, - как в современных условиях квартиры приготовить из максимально доступного сырья дистиллят наивысшего качества для его употребления в белом виде или переделки на классические русские водки. Это не про выдержку в бочке, не про виски, не про водку (современную) и не про ректификат.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Сахарно-зерновые варианты существуют в арсенале самогонщиков с момента появления самогоноварения, нет ни каких секретов, все на поверхности.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Добавлено через 8ч. 12мин.: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vvm_69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, спасибо за линку, еще раз получил подтверждение что аутентичное хлебное вино имело цветочно фруктовые ароматы, а не аромат вареных семечек или каши, собственно видимо по этой причине хлебный дистиллят называли вином, по причине схожести ароматов с вином виноградным.</w:t>
      </w:r>
    </w:p>
    <w:p w14:paraId="5104FF05" w14:textId="77777777" w:rsidR="0025526E" w:rsidRPr="0025526E" w:rsidRDefault="0025526E" w:rsidP="0025526E">
      <w:pPr>
        <w:spacing w:after="192" w:line="240" w:lineRule="auto"/>
        <w:jc w:val="right"/>
        <w:textAlignment w:val="baseline"/>
        <w:rPr>
          <w:rFonts w:ascii="Arial" w:eastAsia="Times New Roman" w:hAnsi="Arial" w:cs="Arial"/>
          <w:color w:val="999999"/>
          <w:sz w:val="19"/>
          <w:szCs w:val="19"/>
          <w:lang w:eastAsia="ru-RU"/>
        </w:rPr>
      </w:pPr>
      <w:r w:rsidRPr="0025526E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Посл. ред. 20 Марта 25, 20:24 от 127L</w:t>
      </w:r>
    </w:p>
    <w:p w14:paraId="06119030" w14:textId="2EB776BD" w:rsidR="0025526E" w:rsidRPr="0025526E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25526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hyperlink r:id="rId38" w:tooltip="Просмотр профиля 127L" w:history="1">
        <w:r w:rsidRPr="0025526E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25526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="0080220F" w:rsidRPr="0025526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</w:p>
    <w:p w14:paraId="6AD53330" w14:textId="77777777" w:rsidR="0025526E" w:rsidRPr="0025526E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25526E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Отв.2015  </w:t>
      </w:r>
      <w:hyperlink r:id="rId39" w:history="1">
        <w:r w:rsidRPr="0025526E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22 Марта 25, 22:28</w:t>
        </w:r>
      </w:hyperlink>
      <w:r w:rsidRPr="0025526E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 (через 18 мин)</w:t>
      </w:r>
    </w:p>
    <w:p w14:paraId="1019A9A8" w14:textId="77777777" w:rsidR="0025526E" w:rsidRPr="0025526E" w:rsidRDefault="0025526E" w:rsidP="0025526E">
      <w:pPr>
        <w:shd w:val="clear" w:color="auto" w:fill="E9EAFF"/>
        <w:spacing w:line="240" w:lineRule="auto"/>
        <w:textAlignment w:val="baseline"/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</w:pPr>
      <w:proofErr w:type="gramStart"/>
      <w:r w:rsidRPr="0025526E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Закваска это</w:t>
      </w:r>
      <w:proofErr w:type="gramEnd"/>
      <w:r w:rsidRPr="0025526E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 xml:space="preserve"> размноженные дрожжи в муке. Солодовой муке. Дрожжи какие то особого </w:t>
      </w:r>
      <w:proofErr w:type="gramStart"/>
      <w:r w:rsidRPr="0025526E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выводка.</w:t>
      </w:r>
      <w:r w:rsidRPr="0025526E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makar</w:t>
      </w:r>
      <w:proofErr w:type="gramEnd"/>
      <w:r w:rsidRPr="0025526E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123, </w:t>
      </w:r>
      <w:hyperlink r:id="rId40" w:history="1">
        <w:r w:rsidRPr="0025526E">
          <w:rPr>
            <w:rFonts w:ascii="Arial" w:eastAsia="Times New Roman" w:hAnsi="Arial" w:cs="Arial"/>
            <w:b/>
            <w:bCs/>
            <w:i/>
            <w:iCs/>
            <w:color w:val="CC6633"/>
            <w:sz w:val="21"/>
            <w:szCs w:val="21"/>
            <w:u w:val="single"/>
            <w:bdr w:val="none" w:sz="0" w:space="0" w:color="auto" w:frame="1"/>
            <w:lang w:eastAsia="ru-RU"/>
          </w:rPr>
          <w:t>22 Марта 25, 22:11</w:t>
        </w:r>
      </w:hyperlink>
    </w:p>
    <w:p w14:paraId="438E5731" w14:textId="4638E65D" w:rsidR="0025526E" w:rsidRPr="0025526E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lastRenderedPageBreak/>
        <w:br/>
        <w:t xml:space="preserve">Мука не подходит, в ней нет оболочек, нужно </w:t>
      </w:r>
      <w:proofErr w:type="gramStart"/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зерно (лучший вариант рожь)</w:t>
      </w:r>
      <w:proofErr w:type="gramEnd"/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на котором присутствует биота. Дрожжи могут быть любыми (теми кторые вам нравятся), от них требуется только одно, - способность к размножению. Пока я вижу преимущество прессованных перед сухими, но выводы делать рано.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Добавлено через 6мин.: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</w:p>
    <w:p w14:paraId="46B3BF61" w14:textId="77777777" w:rsidR="0025526E" w:rsidRPr="0025526E" w:rsidRDefault="0025526E" w:rsidP="0025526E">
      <w:pPr>
        <w:shd w:val="clear" w:color="auto" w:fill="E9EAFF"/>
        <w:spacing w:line="240" w:lineRule="auto"/>
        <w:textAlignment w:val="baseline"/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</w:pPr>
      <w:r w:rsidRPr="0025526E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купажирование спиртов с дистиллятами</w:t>
      </w:r>
      <w:r w:rsidRPr="0025526E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Botanik, </w:t>
      </w:r>
      <w:hyperlink r:id="rId41" w:history="1">
        <w:r w:rsidRPr="0025526E">
          <w:rPr>
            <w:rFonts w:ascii="Arial" w:eastAsia="Times New Roman" w:hAnsi="Arial" w:cs="Arial"/>
            <w:b/>
            <w:bCs/>
            <w:i/>
            <w:iCs/>
            <w:color w:val="CC6633"/>
            <w:sz w:val="21"/>
            <w:szCs w:val="21"/>
            <w:u w:val="single"/>
            <w:bdr w:val="none" w:sz="0" w:space="0" w:color="auto" w:frame="1"/>
            <w:lang w:eastAsia="ru-RU"/>
          </w:rPr>
          <w:t>22 Марта 25, 22:04</w:t>
        </w:r>
      </w:hyperlink>
    </w:p>
    <w:p w14:paraId="78C1B823" w14:textId="77777777" w:rsidR="0025526E" w:rsidRPr="0025526E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конечно, это следующий этап, для начала нужно получить основу, можно конечно взять за основу ректификат, но на мой вкус получается уныло как не купажируй:)</w:t>
      </w:r>
    </w:p>
    <w:p w14:paraId="3AC216FE" w14:textId="77777777" w:rsidR="0025526E" w:rsidRPr="0025526E" w:rsidRDefault="0025526E" w:rsidP="0025526E">
      <w:pPr>
        <w:spacing w:after="192" w:line="240" w:lineRule="auto"/>
        <w:jc w:val="right"/>
        <w:textAlignment w:val="baseline"/>
        <w:rPr>
          <w:rFonts w:ascii="Arial" w:eastAsia="Times New Roman" w:hAnsi="Arial" w:cs="Arial"/>
          <w:color w:val="999999"/>
          <w:sz w:val="19"/>
          <w:szCs w:val="19"/>
          <w:lang w:eastAsia="ru-RU"/>
        </w:rPr>
      </w:pPr>
      <w:r w:rsidRPr="0025526E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Посл. ред. 22 Марта 25, 22:34 от 127L</w:t>
      </w:r>
    </w:p>
    <w:p w14:paraId="0791EE0A" w14:textId="4A774FF5" w:rsidR="00F52291" w:rsidRDefault="00F52291" w:rsidP="0025526E">
      <w:pPr>
        <w:spacing w:after="0" w:line="240" w:lineRule="auto"/>
        <w:rPr>
          <w:rFonts w:ascii="Arial" w:eastAsia="Times New Roman" w:hAnsi="Arial" w:cs="Arial"/>
          <w:color w:val="999999"/>
          <w:sz w:val="19"/>
          <w:szCs w:val="19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hyperlink r:id="rId42" w:tooltip="Просмотр профиля 127L" w:history="1">
        <w:r w:rsidRPr="004170D5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Pr="004170D5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</w:t>
      </w:r>
    </w:p>
    <w:p w14:paraId="245D8D85" w14:textId="1E965043" w:rsidR="0025526E" w:rsidRPr="0025526E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25526E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Отв.2018  </w:t>
      </w:r>
      <w:hyperlink r:id="rId43" w:history="1">
        <w:r w:rsidRPr="0025526E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23 Марта 25, 12:07</w:t>
        </w:r>
      </w:hyperlink>
    </w:p>
    <w:p w14:paraId="340AE3EF" w14:textId="2CEFA428" w:rsidR="0025526E" w:rsidRPr="0025526E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5526E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makar123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, тему я начинал именно про водку из сахара, которая вполне может конкурировать с водкой из ректа, основной прием - ГМ 1 к 10, или не более 5% об.алк в бражке, этот прием основан на свойстве дрожжей терять способность к размножению при превышении этой концентрации спирта, на зерне примерно так же происходит, повторяться не буду, читай первые посты.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теперь о закваске, во первых закваска только часть технологии, во вторых зерном я занимаюсь более 10 лет, перегонял прямым нагревом "каши" еще до широкого распространения ПВК, когда зерновики в большинстве работали острым паром, результат получался совершенно разным, и этот факт находит подтверждение в источниках где упоминается о существенных различиях вина приготовленного на огневых и паровых винокурнях, в третьих вино совершенно не обязательно делали из зерна, но обязательно использовали закваску (в то время это называли дрожди), при этом вино оставалось вином несмотря на отличия от "хлебного".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сахар достаточно удобный материал, но есть одна проблема - в нем нет питательных веществ необходимых дрожжам для строительства клеток, и что бы сбраживать сусло с достаточно высокой плотностью (недостижимой при зерновых заторах) нужно добавлять подкормку и задавать лошадиные дозы дрожжей, что приводит в итоге к большому количеству примесей которые нужно убирать иначе пить это невозможно </w:t>
      </w:r>
      <w:r w:rsidRPr="0025526E">
        <w:rPr>
          <w:rFonts w:ascii="Arial" w:eastAsia="Times New Roman" w:hAnsi="Arial" w:cs="Arial"/>
          <w:noProof/>
          <w:color w:val="222222"/>
          <w:sz w:val="23"/>
          <w:szCs w:val="23"/>
          <w:lang w:eastAsia="ru-RU"/>
        </w:rPr>
        <w:drawing>
          <wp:inline distT="0" distB="0" distL="0" distR="0" wp14:anchorId="5BB88E73" wp14:editId="62D8A99C">
            <wp:extent cx="139700" cy="139700"/>
            <wp:effectExtent l="0" t="0" r="0" b="0"/>
            <wp:docPr id="24" name="Рисунок 24" descr="Улыба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Улыбающийс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теперь, внимание, предлагаемое развитие темы продолжает и развивает технику работы с дрожжами с целью снижения негативных последствий лошадиных навесок и нехватки в сахарном сусле необходимых дрожжам веществ, при этом этим тема не ограничивается, если говорить о современных возможностях, легко заметить широкое распространение ТК, для корректной работы которых нужны относительно крепкие навалки и/или увеличение обьемов кубов, есть еще много моментов, не хочу писать много "буков", возможно позже продолжу </w:t>
      </w:r>
      <w:r w:rsidRPr="0025526E">
        <w:rPr>
          <w:rFonts w:ascii="Arial" w:eastAsia="Times New Roman" w:hAnsi="Arial" w:cs="Arial"/>
          <w:noProof/>
          <w:color w:val="222222"/>
          <w:sz w:val="23"/>
          <w:szCs w:val="23"/>
          <w:lang w:eastAsia="ru-RU"/>
        </w:rPr>
        <w:drawing>
          <wp:inline distT="0" distB="0" distL="0" distR="0" wp14:anchorId="523DB535" wp14:editId="6ABF3E98">
            <wp:extent cx="139700" cy="139700"/>
            <wp:effectExtent l="0" t="0" r="0" b="0"/>
            <wp:docPr id="23" name="Рисунок 23" descr="Улыба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Улыбающийс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80599" w14:textId="77777777" w:rsidR="00F52291" w:rsidRDefault="00F52291" w:rsidP="002552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14:paraId="31F9550C" w14:textId="0457D160" w:rsidR="0025526E" w:rsidRPr="0025526E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25526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hyperlink r:id="rId44" w:tooltip="Просмотр профиля 127L" w:history="1">
        <w:r w:rsidRPr="0025526E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25526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="00F52291" w:rsidRPr="0025526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</w:p>
    <w:p w14:paraId="45408074" w14:textId="77777777" w:rsidR="0025526E" w:rsidRPr="0025526E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25526E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Отв.2022  </w:t>
      </w:r>
      <w:hyperlink r:id="rId45" w:history="1">
        <w:r w:rsidRPr="0025526E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24 Марта 25, 11:26</w:t>
        </w:r>
      </w:hyperlink>
      <w:r w:rsidRPr="0025526E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 (через 31 мин)</w:t>
      </w:r>
    </w:p>
    <w:p w14:paraId="568CCCD6" w14:textId="1342F591" w:rsidR="0025526E" w:rsidRPr="0025526E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5526E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DIMA1965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, на прямотоке будет примерно тоже по органолептике за две перегонки, что получается на ТК с одной.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аламбики все же инструмент для тех кто делает дистилляты для выдержки в дубе, в данном случае нет разницы аламбик или кастрюля из нержи.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зы. отчеты по экспериментам начал публиковать у себя на бусти и в телеге, не знаю можно ли давать тут ссылки, думаю найти не сложно </w:t>
      </w:r>
      <w:r w:rsidRPr="0025526E">
        <w:rPr>
          <w:rFonts w:ascii="Arial" w:eastAsia="Times New Roman" w:hAnsi="Arial" w:cs="Arial"/>
          <w:noProof/>
          <w:color w:val="222222"/>
          <w:sz w:val="23"/>
          <w:szCs w:val="23"/>
          <w:lang w:eastAsia="ru-RU"/>
        </w:rPr>
        <w:drawing>
          <wp:inline distT="0" distB="0" distL="0" distR="0" wp14:anchorId="2FAA17D1" wp14:editId="2F19FE71">
            <wp:extent cx="139700" cy="139700"/>
            <wp:effectExtent l="0" t="0" r="0" b="0"/>
            <wp:docPr id="26" name="Рисунок 26" descr="Улыба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Улыбающийс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lastRenderedPageBreak/>
        <w:t>Добавлено через 14мин.:</w:t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</w:p>
    <w:p w14:paraId="729B20C1" w14:textId="77777777" w:rsidR="0025526E" w:rsidRPr="0025526E" w:rsidRDefault="0025526E" w:rsidP="0025526E">
      <w:pPr>
        <w:shd w:val="clear" w:color="auto" w:fill="E9EAFF"/>
        <w:spacing w:line="240" w:lineRule="auto"/>
        <w:textAlignment w:val="baseline"/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</w:pPr>
      <w:r w:rsidRPr="0025526E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Вопрос, как на диких с зерна столь долго бродит при малой навеске. Да еще и не заражается...</w:t>
      </w:r>
      <w:r w:rsidRPr="0025526E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makar123, </w:t>
      </w:r>
      <w:hyperlink r:id="rId46" w:history="1">
        <w:r w:rsidRPr="0025526E">
          <w:rPr>
            <w:rFonts w:ascii="Arial" w:eastAsia="Times New Roman" w:hAnsi="Arial" w:cs="Arial"/>
            <w:b/>
            <w:bCs/>
            <w:i/>
            <w:iCs/>
            <w:color w:val="CC6633"/>
            <w:sz w:val="21"/>
            <w:szCs w:val="21"/>
            <w:u w:val="single"/>
            <w:bdr w:val="none" w:sz="0" w:space="0" w:color="auto" w:frame="1"/>
            <w:lang w:eastAsia="ru-RU"/>
          </w:rPr>
          <w:t>23 Марта 25, 21:34</w:t>
        </w:r>
      </w:hyperlink>
    </w:p>
    <w:p w14:paraId="44448559" w14:textId="0FEA493E" w:rsidR="0025526E" w:rsidRPr="0025526E" w:rsidRDefault="0025526E" w:rsidP="0025526E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дикие практически все прибиты, в процессе созревания закваски идет МК брожение при 42 - 45 С, возможно какие-то дрожжи бродят, но как только из закваски делаю стартер вношу "культурных" и тут у диких шансов совсем нет </w:t>
      </w:r>
      <w:r w:rsidRPr="0025526E">
        <w:rPr>
          <w:rFonts w:ascii="Arial" w:eastAsia="Times New Roman" w:hAnsi="Arial" w:cs="Arial"/>
          <w:noProof/>
          <w:color w:val="222222"/>
          <w:sz w:val="23"/>
          <w:szCs w:val="23"/>
          <w:lang w:eastAsia="ru-RU"/>
        </w:rPr>
        <w:drawing>
          <wp:inline distT="0" distB="0" distL="0" distR="0" wp14:anchorId="2B608C76" wp14:editId="1806B86F">
            <wp:extent cx="139700" cy="139700"/>
            <wp:effectExtent l="0" t="0" r="0" b="0"/>
            <wp:docPr id="25" name="Рисунок 25" descr="Улыба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Улыбающийс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25526E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на начальном этапе я делал пастеризацию, сейчас забил на этот этап, в результате снижения температуры при выдержке закваски с 50 до 42 получилось существенно сократить срок, 12 часов достаточно, можно еще сократить время если добавлять в новую закваску немного от предидущей (которая хранилась в холодильнике)</w:t>
      </w:r>
    </w:p>
    <w:p w14:paraId="13BC7D47" w14:textId="77777777" w:rsidR="0025526E" w:rsidRPr="0025526E" w:rsidRDefault="0025526E" w:rsidP="0025526E">
      <w:pPr>
        <w:spacing w:after="192" w:line="240" w:lineRule="auto"/>
        <w:jc w:val="right"/>
        <w:textAlignment w:val="baseline"/>
        <w:rPr>
          <w:rFonts w:ascii="Arial" w:eastAsia="Times New Roman" w:hAnsi="Arial" w:cs="Arial"/>
          <w:color w:val="999999"/>
          <w:sz w:val="19"/>
          <w:szCs w:val="19"/>
          <w:lang w:eastAsia="ru-RU"/>
        </w:rPr>
      </w:pPr>
      <w:r w:rsidRPr="0025526E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Посл. ред. 24 Марта 25, 11:40 от 127L</w:t>
      </w:r>
    </w:p>
    <w:p w14:paraId="54F62DFE" w14:textId="16B9B413" w:rsidR="00F52291" w:rsidRDefault="00F52291" w:rsidP="00127766">
      <w:pPr>
        <w:spacing w:after="0" w:line="240" w:lineRule="auto"/>
        <w:rPr>
          <w:rFonts w:ascii="Arial" w:eastAsia="Times New Roman" w:hAnsi="Arial" w:cs="Arial"/>
          <w:color w:val="999999"/>
          <w:sz w:val="19"/>
          <w:szCs w:val="19"/>
          <w:lang w:eastAsia="ru-RU"/>
        </w:rPr>
      </w:pPr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hyperlink r:id="rId47" w:tooltip="Просмотр профиля 127L" w:history="1">
        <w:r w:rsidRPr="004170D5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4170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Pr="004170D5">
        <w:rPr>
          <w:rFonts w:ascii="Arial" w:eastAsia="Times New Roman" w:hAnsi="Arial" w:cs="Arial"/>
          <w:color w:val="222222"/>
          <w:sz w:val="19"/>
          <w:szCs w:val="19"/>
          <w:lang w:eastAsia="ru-RU"/>
        </w:rPr>
        <w:br/>
      </w:r>
    </w:p>
    <w:p w14:paraId="5C2E5AFC" w14:textId="5E433FDF" w:rsidR="00127766" w:rsidRPr="00127766" w:rsidRDefault="00127766" w:rsidP="0012776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127766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Отв.2027  </w:t>
      </w:r>
      <w:hyperlink r:id="rId48" w:history="1">
        <w:r w:rsidRPr="00127766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24 Марта 25, 21:53</w:t>
        </w:r>
      </w:hyperlink>
    </w:p>
    <w:p w14:paraId="79655022" w14:textId="77777777" w:rsidR="00127766" w:rsidRPr="00127766" w:rsidRDefault="00127766" w:rsidP="00127766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127766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makar123</w:t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, все в процессе, рецептура, железо, алгоритм, все будет, но не быстро, пока, как я полагаю и надеюсь, коллеги кто в теме заквасок, будут делитсья своими наработками, я готов отвечать на любые вопросы, не </w:t>
      </w:r>
      <w:proofErr w:type="gramStart"/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думайте</w:t>
      </w:r>
      <w:proofErr w:type="gramEnd"/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что вопросы могу выглядить глупо, на самом деле именно такие вопросы позволяют задуматься, так что велком, постараюсь отвечать оперативно.</w:t>
      </w:r>
    </w:p>
    <w:p w14:paraId="67517E64" w14:textId="77777777" w:rsidR="00F52291" w:rsidRDefault="00F52291" w:rsidP="0012776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14:paraId="7EBF382A" w14:textId="0F130272" w:rsidR="00127766" w:rsidRPr="00127766" w:rsidRDefault="00127766" w:rsidP="0012776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12776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hyperlink r:id="rId49" w:tooltip="Просмотр профиля 127L" w:history="1">
        <w:r w:rsidRPr="00127766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12776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="00F52291" w:rsidRPr="0012776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</w:p>
    <w:p w14:paraId="08DA9228" w14:textId="77777777" w:rsidR="00127766" w:rsidRPr="00127766" w:rsidRDefault="00127766" w:rsidP="0012776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127766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Отв.2033  </w:t>
      </w:r>
      <w:hyperlink r:id="rId50" w:history="1">
        <w:r w:rsidRPr="00127766">
          <w:rPr>
            <w:rFonts w:ascii="Arial" w:eastAsia="Times New Roman" w:hAnsi="Arial" w:cs="Arial"/>
            <w:b/>
            <w:bCs/>
            <w:color w:val="CC6633"/>
            <w:sz w:val="19"/>
            <w:szCs w:val="19"/>
            <w:u w:val="single"/>
            <w:lang w:eastAsia="ru-RU"/>
          </w:rPr>
          <w:t>Вчера</w:t>
        </w:r>
        <w:r w:rsidRPr="00127766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, 20:00</w:t>
        </w:r>
      </w:hyperlink>
      <w:r w:rsidRPr="00127766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 (через 21 мин)</w:t>
      </w:r>
    </w:p>
    <w:p w14:paraId="4425B56A" w14:textId="77777777" w:rsidR="00127766" w:rsidRPr="00127766" w:rsidRDefault="00127766" w:rsidP="00127766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127766">
        <w:rPr>
          <w:rFonts w:ascii="Arial" w:eastAsia="Times New Roman" w:hAnsi="Arial" w:cs="Arial"/>
          <w:b/>
          <w:bCs/>
          <w:color w:val="222222"/>
          <w:sz w:val="23"/>
          <w:szCs w:val="23"/>
          <w:lang w:eastAsia="ru-RU"/>
        </w:rPr>
        <w:t>makar123</w:t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, смотри, чтобы понять о чем идет речь, сегодня провел сравнительную дегустацию, три образца:</w:t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1. зерновой дистиллят (по Захарову)</w:t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2. дистиллят из последних экспериментов</w:t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3. водка из сахара (по рецепту темы)</w:t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мои выводы</w:t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1. образец обладает ярким цветочно-фруктовым ароматом, насыщенным вкусом и глубоким послевкусием, можно наверно выдерживать в дубе, как столовый напиток, скорее на любителя</w:t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2. образец легкий цветочно-фруктовый аромат, вкус скорее сладкий, послевкусие легкое, для выдержки не подходит, как столовый напиток может вполне заметить водку (современную)</w:t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3. образец характерный водочный аромат, вкус сладкий, послевкусие легкое спиртовое, столовый напиток</w:t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смотри куда я иду, - я иду в сторону легкого но ароматного, практически водка но с изюменкой, по сути это НДРФ получается, но не чисто зерновой обрубок, а напиток без претензий на зерновое происхождение, при этом не вонючий сахарный самогон.</w:t>
      </w:r>
    </w:p>
    <w:p w14:paraId="66576CB2" w14:textId="77777777" w:rsidR="00F52291" w:rsidRDefault="00127766" w:rsidP="0012776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12776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</w:p>
    <w:p w14:paraId="3F1E7BC0" w14:textId="55101DE3" w:rsidR="00127766" w:rsidRPr="00127766" w:rsidRDefault="00127766" w:rsidP="0012776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hyperlink r:id="rId51" w:tooltip="Просмотр профиля 127L" w:history="1">
        <w:r w:rsidRPr="00127766">
          <w:rPr>
            <w:rFonts w:ascii="Arial" w:eastAsia="Times New Roman" w:hAnsi="Arial" w:cs="Arial"/>
            <w:b/>
            <w:bCs/>
            <w:color w:val="009900"/>
            <w:sz w:val="24"/>
            <w:szCs w:val="24"/>
            <w:u w:val="single"/>
            <w:lang w:eastAsia="ru-RU"/>
          </w:rPr>
          <w:t>127L</w:t>
        </w:r>
      </w:hyperlink>
      <w:r w:rsidRPr="0012776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r w:rsidR="00F52291" w:rsidRPr="0012776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</w:p>
    <w:p w14:paraId="0F7E4154" w14:textId="77777777" w:rsidR="00127766" w:rsidRPr="00127766" w:rsidRDefault="00127766" w:rsidP="0012776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127766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Отв.2038  </w:t>
      </w:r>
      <w:hyperlink r:id="rId52" w:history="1">
        <w:r w:rsidRPr="00127766">
          <w:rPr>
            <w:rFonts w:ascii="Arial" w:eastAsia="Times New Roman" w:hAnsi="Arial" w:cs="Arial"/>
            <w:b/>
            <w:bCs/>
            <w:color w:val="CC6633"/>
            <w:sz w:val="19"/>
            <w:szCs w:val="19"/>
            <w:u w:val="single"/>
            <w:lang w:eastAsia="ru-RU"/>
          </w:rPr>
          <w:t>Вчера</w:t>
        </w:r>
        <w:r w:rsidRPr="00127766">
          <w:rPr>
            <w:rFonts w:ascii="Arial" w:eastAsia="Times New Roman" w:hAnsi="Arial" w:cs="Arial"/>
            <w:color w:val="CC6633"/>
            <w:sz w:val="19"/>
            <w:szCs w:val="19"/>
            <w:u w:val="single"/>
            <w:lang w:eastAsia="ru-RU"/>
          </w:rPr>
          <w:t>, 21:53</w:t>
        </w:r>
      </w:hyperlink>
      <w:r w:rsidRPr="00127766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 (через 16 мин)</w:t>
      </w:r>
    </w:p>
    <w:p w14:paraId="799CFF6A" w14:textId="77777777" w:rsidR="00127766" w:rsidRPr="00127766" w:rsidRDefault="00127766" w:rsidP="00127766">
      <w:pPr>
        <w:shd w:val="clear" w:color="auto" w:fill="E9EAFF"/>
        <w:spacing w:line="240" w:lineRule="auto"/>
        <w:textAlignment w:val="baseline"/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</w:pPr>
      <w:r w:rsidRPr="00127766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 xml:space="preserve">Ароматная бражка + </w:t>
      </w:r>
      <w:proofErr w:type="gramStart"/>
      <w:r w:rsidRPr="00127766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спирт.</w:t>
      </w:r>
      <w:r w:rsidRPr="00127766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DIMA</w:t>
      </w:r>
      <w:proofErr w:type="gramEnd"/>
      <w:r w:rsidRPr="00127766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bdr w:val="none" w:sz="0" w:space="0" w:color="auto" w:frame="1"/>
          <w:lang w:eastAsia="ru-RU"/>
        </w:rPr>
        <w:t>1965, </w:t>
      </w:r>
      <w:hyperlink r:id="rId53" w:history="1">
        <w:r w:rsidRPr="00127766">
          <w:rPr>
            <w:rFonts w:ascii="Arial" w:eastAsia="Times New Roman" w:hAnsi="Arial" w:cs="Arial"/>
            <w:b/>
            <w:bCs/>
            <w:i/>
            <w:iCs/>
            <w:color w:val="CC6633"/>
            <w:sz w:val="21"/>
            <w:szCs w:val="21"/>
            <w:u w:val="single"/>
            <w:bdr w:val="none" w:sz="0" w:space="0" w:color="auto" w:frame="1"/>
            <w:lang w:eastAsia="ru-RU"/>
          </w:rPr>
          <w:t>Вчера, 21:14</w:t>
        </w:r>
      </w:hyperlink>
    </w:p>
    <w:p w14:paraId="16FF85CA" w14:textId="2A087FA1" w:rsidR="00127766" w:rsidRPr="00127766" w:rsidRDefault="00127766" w:rsidP="00127766">
      <w:pPr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уже второй раз режит глаза, мнение что сахар это спирт.</w:t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lastRenderedPageBreak/>
        <w:t>на самом деле спирт все что сбраживается дрожжами, это глюкоза в финале, все остальное это примеси которые мы вместе с глюкозой загрузили в куб, это прежде всего кислоты, эфиры, альдегиды и далее со всеми остановками </w:t>
      </w:r>
      <w:r w:rsidRPr="00127766">
        <w:rPr>
          <w:rFonts w:ascii="Arial" w:eastAsia="Times New Roman" w:hAnsi="Arial" w:cs="Arial"/>
          <w:noProof/>
          <w:color w:val="222222"/>
          <w:sz w:val="23"/>
          <w:szCs w:val="23"/>
          <w:lang w:eastAsia="ru-RU"/>
        </w:rPr>
        <w:drawing>
          <wp:inline distT="0" distB="0" distL="0" distR="0" wp14:anchorId="3F4B1983" wp14:editId="5E1D89A7">
            <wp:extent cx="139700" cy="139700"/>
            <wp:effectExtent l="0" t="0" r="0" b="0"/>
            <wp:docPr id="29" name="Рисунок 29" descr="Улыбающий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Улыбающийс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сахар не самый плохой источник глюкозы, при этом в нем минимум примесей, следовательно можно добавить тех или иных с целью получить нужный результат.</w:t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</w:r>
      <w:r w:rsidRPr="00127766">
        <w:rPr>
          <w:rFonts w:ascii="Arial" w:eastAsia="Times New Roman" w:hAnsi="Arial" w:cs="Arial"/>
          <w:color w:val="222222"/>
          <w:sz w:val="23"/>
          <w:szCs w:val="23"/>
          <w:lang w:eastAsia="ru-RU"/>
        </w:rPr>
        <w:br/>
        <w:t>в данном случае добавляем молочнокислых, которые дают эфирку в процессе брожения и возможно перегонки, эта эфирка придает профиль водке, который считывается как позитивный.</w:t>
      </w:r>
    </w:p>
    <w:p w14:paraId="68D49677" w14:textId="77777777" w:rsidR="004C43FC" w:rsidRDefault="004C43FC"/>
    <w:sectPr w:rsidR="004C4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D5"/>
    <w:rsid w:val="00127766"/>
    <w:rsid w:val="0025526E"/>
    <w:rsid w:val="004170D5"/>
    <w:rsid w:val="004C43FC"/>
    <w:rsid w:val="006F6176"/>
    <w:rsid w:val="0080220F"/>
    <w:rsid w:val="00A620D3"/>
    <w:rsid w:val="00B65779"/>
    <w:rsid w:val="00F5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EA96D"/>
  <w15:chartTrackingRefBased/>
  <w15:docId w15:val="{02E02EEC-A41A-4ABE-95F6-1B122160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picstarter">
    <w:name w:val="topicstarter"/>
    <w:basedOn w:val="a0"/>
    <w:rsid w:val="004170D5"/>
  </w:style>
  <w:style w:type="character" w:styleId="a3">
    <w:name w:val="Hyperlink"/>
    <w:basedOn w:val="a0"/>
    <w:uiPriority w:val="99"/>
    <w:semiHidden/>
    <w:unhideWhenUsed/>
    <w:rsid w:val="004170D5"/>
    <w:rPr>
      <w:color w:val="0000FF"/>
      <w:u w:val="single"/>
    </w:rPr>
  </w:style>
  <w:style w:type="character" w:customStyle="1" w:styleId="icon">
    <w:name w:val="icon"/>
    <w:basedOn w:val="a0"/>
    <w:rsid w:val="004170D5"/>
  </w:style>
  <w:style w:type="character" w:customStyle="1" w:styleId="tablet">
    <w:name w:val="tablet"/>
    <w:basedOn w:val="a0"/>
    <w:rsid w:val="004170D5"/>
  </w:style>
  <w:style w:type="paragraph" w:styleId="a4">
    <w:name w:val="Normal (Web)"/>
    <w:basedOn w:val="a"/>
    <w:uiPriority w:val="99"/>
    <w:semiHidden/>
    <w:unhideWhenUsed/>
    <w:rsid w:val="00417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c">
    <w:name w:val="pc"/>
    <w:basedOn w:val="a0"/>
    <w:rsid w:val="004170D5"/>
  </w:style>
  <w:style w:type="character" w:styleId="HTML">
    <w:name w:val="HTML Cite"/>
    <w:basedOn w:val="a0"/>
    <w:uiPriority w:val="99"/>
    <w:semiHidden/>
    <w:unhideWhenUsed/>
    <w:rsid w:val="004170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00408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  <w:divsChild>
            <w:div w:id="2045867290">
              <w:blockQuote w:val="1"/>
              <w:marLeft w:val="528"/>
              <w:marRight w:val="240"/>
              <w:marTop w:val="240"/>
              <w:marBottom w:val="240"/>
              <w:divBdr>
                <w:top w:val="none" w:sz="0" w:space="7" w:color="auto"/>
                <w:left w:val="single" w:sz="12" w:space="7" w:color="DDDDDD"/>
                <w:bottom w:val="none" w:sz="0" w:space="7" w:color="auto"/>
                <w:right w:val="none" w:sz="0" w:space="7" w:color="auto"/>
              </w:divBdr>
            </w:div>
            <w:div w:id="608663172">
              <w:blockQuote w:val="1"/>
              <w:marLeft w:val="528"/>
              <w:marRight w:val="240"/>
              <w:marTop w:val="240"/>
              <w:marBottom w:val="240"/>
              <w:divBdr>
                <w:top w:val="none" w:sz="0" w:space="7" w:color="auto"/>
                <w:left w:val="single" w:sz="12" w:space="7" w:color="DDDDDD"/>
                <w:bottom w:val="none" w:sz="0" w:space="7" w:color="auto"/>
                <w:right w:val="none" w:sz="0" w:space="7" w:color="auto"/>
              </w:divBdr>
            </w:div>
            <w:div w:id="1570575064">
              <w:blockQuote w:val="1"/>
              <w:marLeft w:val="528"/>
              <w:marRight w:val="240"/>
              <w:marTop w:val="240"/>
              <w:marBottom w:val="240"/>
              <w:divBdr>
                <w:top w:val="none" w:sz="0" w:space="7" w:color="auto"/>
                <w:left w:val="single" w:sz="12" w:space="7" w:color="DDDDDD"/>
                <w:bottom w:val="none" w:sz="0" w:space="7" w:color="auto"/>
                <w:right w:val="none" w:sz="0" w:space="7" w:color="auto"/>
              </w:divBdr>
            </w:div>
          </w:divsChild>
        </w:div>
      </w:divsChild>
    </w:div>
    <w:div w:id="3001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8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6127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  <w:divsChild>
            <w:div w:id="1948463451">
              <w:blockQuote w:val="1"/>
              <w:marLeft w:val="528"/>
              <w:marRight w:val="240"/>
              <w:marTop w:val="240"/>
              <w:marBottom w:val="240"/>
              <w:divBdr>
                <w:top w:val="none" w:sz="0" w:space="7" w:color="auto"/>
                <w:left w:val="single" w:sz="12" w:space="7" w:color="DDDDDD"/>
                <w:bottom w:val="none" w:sz="0" w:space="7" w:color="auto"/>
                <w:right w:val="none" w:sz="0" w:space="7" w:color="auto"/>
              </w:divBdr>
            </w:div>
            <w:div w:id="2060081374">
              <w:blockQuote w:val="1"/>
              <w:marLeft w:val="528"/>
              <w:marRight w:val="240"/>
              <w:marTop w:val="240"/>
              <w:marBottom w:val="240"/>
              <w:divBdr>
                <w:top w:val="none" w:sz="0" w:space="7" w:color="auto"/>
                <w:left w:val="single" w:sz="12" w:space="7" w:color="DDDDDD"/>
                <w:bottom w:val="none" w:sz="0" w:space="7" w:color="auto"/>
                <w:right w:val="none" w:sz="0" w:space="7" w:color="auto"/>
              </w:divBdr>
            </w:div>
            <w:div w:id="1530603594">
              <w:blockQuote w:val="1"/>
              <w:marLeft w:val="528"/>
              <w:marRight w:val="240"/>
              <w:marTop w:val="240"/>
              <w:marBottom w:val="240"/>
              <w:divBdr>
                <w:top w:val="none" w:sz="0" w:space="7" w:color="auto"/>
                <w:left w:val="single" w:sz="12" w:space="7" w:color="DDDDDD"/>
                <w:bottom w:val="none" w:sz="0" w:space="7" w:color="auto"/>
                <w:right w:val="none" w:sz="0" w:space="7" w:color="auto"/>
              </w:divBdr>
            </w:div>
          </w:divsChild>
        </w:div>
      </w:divsChild>
    </w:div>
    <w:div w:id="4246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96597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  <w:divsChild>
            <w:div w:id="1710259262">
              <w:blockQuote w:val="1"/>
              <w:marLeft w:val="528"/>
              <w:marRight w:val="240"/>
              <w:marTop w:val="240"/>
              <w:marBottom w:val="240"/>
              <w:divBdr>
                <w:top w:val="none" w:sz="0" w:space="7" w:color="auto"/>
                <w:left w:val="single" w:sz="12" w:space="7" w:color="DDDDDD"/>
                <w:bottom w:val="none" w:sz="0" w:space="7" w:color="auto"/>
                <w:right w:val="none" w:sz="0" w:space="7" w:color="auto"/>
              </w:divBdr>
            </w:div>
            <w:div w:id="20710054">
              <w:blockQuote w:val="1"/>
              <w:marLeft w:val="528"/>
              <w:marRight w:val="240"/>
              <w:marTop w:val="240"/>
              <w:marBottom w:val="240"/>
              <w:divBdr>
                <w:top w:val="none" w:sz="0" w:space="7" w:color="auto"/>
                <w:left w:val="single" w:sz="12" w:space="7" w:color="DDDDDD"/>
                <w:bottom w:val="none" w:sz="0" w:space="7" w:color="auto"/>
                <w:right w:val="none" w:sz="0" w:space="7" w:color="auto"/>
              </w:divBdr>
            </w:div>
            <w:div w:id="587543172">
              <w:blockQuote w:val="1"/>
              <w:marLeft w:val="528"/>
              <w:marRight w:val="240"/>
              <w:marTop w:val="240"/>
              <w:marBottom w:val="240"/>
              <w:divBdr>
                <w:top w:val="none" w:sz="0" w:space="7" w:color="auto"/>
                <w:left w:val="single" w:sz="12" w:space="7" w:color="DDDDDD"/>
                <w:bottom w:val="none" w:sz="0" w:space="7" w:color="auto"/>
                <w:right w:val="none" w:sz="0" w:space="7" w:color="auto"/>
              </w:divBdr>
            </w:div>
          </w:divsChild>
        </w:div>
      </w:divsChild>
    </w:div>
    <w:div w:id="5568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0296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</w:div>
      </w:divsChild>
    </w:div>
    <w:div w:id="6548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799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  <w:divsChild>
            <w:div w:id="2065368921">
              <w:blockQuote w:val="1"/>
              <w:marLeft w:val="528"/>
              <w:marRight w:val="240"/>
              <w:marTop w:val="240"/>
              <w:marBottom w:val="240"/>
              <w:divBdr>
                <w:top w:val="none" w:sz="0" w:space="7" w:color="auto"/>
                <w:left w:val="single" w:sz="12" w:space="7" w:color="DDDDDD"/>
                <w:bottom w:val="none" w:sz="0" w:space="7" w:color="auto"/>
                <w:right w:val="none" w:sz="0" w:space="7" w:color="auto"/>
              </w:divBdr>
            </w:div>
          </w:divsChild>
        </w:div>
      </w:divsChild>
    </w:div>
    <w:div w:id="6632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3144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</w:div>
      </w:divsChild>
    </w:div>
    <w:div w:id="7921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8937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</w:div>
      </w:divsChild>
    </w:div>
    <w:div w:id="8356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03991">
          <w:marLeft w:val="0"/>
          <w:marRight w:val="0"/>
          <w:marTop w:val="120"/>
          <w:marBottom w:val="12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43352408">
              <w:marLeft w:val="0"/>
              <w:marRight w:val="0"/>
              <w:marTop w:val="0"/>
              <w:marBottom w:val="0"/>
              <w:divBdr>
                <w:top w:val="single" w:sz="2" w:space="5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37">
                  <w:marLeft w:val="0"/>
                  <w:marRight w:val="0"/>
                  <w:marTop w:val="192"/>
                  <w:marBottom w:val="0"/>
                  <w:divBdr>
                    <w:top w:val="single" w:sz="2" w:space="5" w:color="DDDDDD"/>
                    <w:left w:val="single" w:sz="12" w:space="15" w:color="DDDDDD"/>
                    <w:bottom w:val="single" w:sz="2" w:space="5" w:color="DDDDDD"/>
                    <w:right w:val="single" w:sz="2" w:space="0" w:color="DDDDDD"/>
                  </w:divBdr>
                </w:div>
                <w:div w:id="512576637">
                  <w:marLeft w:val="0"/>
                  <w:marRight w:val="0"/>
                  <w:marTop w:val="0"/>
                  <w:marBottom w:val="0"/>
                  <w:divBdr>
                    <w:top w:val="single" w:sz="12" w:space="5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8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02551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</w:div>
      </w:divsChild>
    </w:div>
    <w:div w:id="11417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26897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</w:div>
      </w:divsChild>
    </w:div>
    <w:div w:id="11801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80298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</w:div>
      </w:divsChild>
    </w:div>
    <w:div w:id="13221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968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  <w:divsChild>
            <w:div w:id="1199005482">
              <w:blockQuote w:val="1"/>
              <w:marLeft w:val="528"/>
              <w:marRight w:val="240"/>
              <w:marTop w:val="240"/>
              <w:marBottom w:val="240"/>
              <w:divBdr>
                <w:top w:val="none" w:sz="0" w:space="7" w:color="auto"/>
                <w:left w:val="single" w:sz="12" w:space="7" w:color="DDDDDD"/>
                <w:bottom w:val="none" w:sz="0" w:space="7" w:color="auto"/>
                <w:right w:val="none" w:sz="0" w:space="7" w:color="auto"/>
              </w:divBdr>
            </w:div>
          </w:divsChild>
        </w:div>
      </w:divsChild>
    </w:div>
    <w:div w:id="1365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63979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</w:div>
      </w:divsChild>
    </w:div>
    <w:div w:id="1417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30717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</w:div>
      </w:divsChild>
    </w:div>
    <w:div w:id="14418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5936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  <w:divsChild>
            <w:div w:id="1642343232">
              <w:blockQuote w:val="1"/>
              <w:marLeft w:val="528"/>
              <w:marRight w:val="240"/>
              <w:marTop w:val="240"/>
              <w:marBottom w:val="240"/>
              <w:divBdr>
                <w:top w:val="none" w:sz="0" w:space="7" w:color="auto"/>
                <w:left w:val="single" w:sz="12" w:space="7" w:color="DDDDDD"/>
                <w:bottom w:val="none" w:sz="0" w:space="7" w:color="auto"/>
                <w:right w:val="none" w:sz="0" w:space="7" w:color="auto"/>
              </w:divBdr>
            </w:div>
            <w:div w:id="1574196404">
              <w:blockQuote w:val="1"/>
              <w:marLeft w:val="528"/>
              <w:marRight w:val="240"/>
              <w:marTop w:val="240"/>
              <w:marBottom w:val="240"/>
              <w:divBdr>
                <w:top w:val="none" w:sz="0" w:space="7" w:color="auto"/>
                <w:left w:val="single" w:sz="12" w:space="7" w:color="DDDDDD"/>
                <w:bottom w:val="none" w:sz="0" w:space="7" w:color="auto"/>
                <w:right w:val="none" w:sz="0" w:space="7" w:color="auto"/>
              </w:divBdr>
            </w:div>
          </w:divsChild>
        </w:div>
      </w:divsChild>
    </w:div>
    <w:div w:id="15810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9388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</w:div>
      </w:divsChild>
    </w:div>
    <w:div w:id="16853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8780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</w:div>
      </w:divsChild>
    </w:div>
    <w:div w:id="18502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525189">
          <w:marLeft w:val="0"/>
          <w:marRight w:val="0"/>
          <w:marTop w:val="192"/>
          <w:marBottom w:val="0"/>
          <w:divBdr>
            <w:top w:val="single" w:sz="2" w:space="5" w:color="DDDDDD"/>
            <w:left w:val="single" w:sz="12" w:space="15" w:color="DDDDDD"/>
            <w:bottom w:val="single" w:sz="2" w:space="5" w:color="DDDDDD"/>
            <w:right w:val="single" w:sz="2" w:space="0" w:color="DDDDDD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orum.homedistiller.ru/msg.php?id=14064757" TargetMode="External"/><Relationship Id="rId18" Type="http://schemas.openxmlformats.org/officeDocument/2006/relationships/hyperlink" Target="https://forum.homedistiller.ru/msg.php?id=14067012" TargetMode="External"/><Relationship Id="rId26" Type="http://schemas.openxmlformats.org/officeDocument/2006/relationships/hyperlink" Target="https://forum.homedistiller.ru/msg.php?id=14067490" TargetMode="External"/><Relationship Id="rId39" Type="http://schemas.openxmlformats.org/officeDocument/2006/relationships/hyperlink" Target="https://forum.homedistiller.ru/msg.php?id=14112710" TargetMode="External"/><Relationship Id="rId21" Type="http://schemas.openxmlformats.org/officeDocument/2006/relationships/hyperlink" Target="javascript:void(0)" TargetMode="External"/><Relationship Id="rId34" Type="http://schemas.openxmlformats.org/officeDocument/2006/relationships/hyperlink" Target="javascript:void(0)" TargetMode="External"/><Relationship Id="rId42" Type="http://schemas.openxmlformats.org/officeDocument/2006/relationships/hyperlink" Target="javascript:void(0)" TargetMode="External"/><Relationship Id="rId47" Type="http://schemas.openxmlformats.org/officeDocument/2006/relationships/hyperlink" Target="javascript:void(0)" TargetMode="External"/><Relationship Id="rId50" Type="http://schemas.openxmlformats.org/officeDocument/2006/relationships/hyperlink" Target="https://forum.homedistiller.ru/msg.php?id=14113262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forum.homedistiller.ru/msg.php?id=14064756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void(0)" TargetMode="External"/><Relationship Id="rId29" Type="http://schemas.openxmlformats.org/officeDocument/2006/relationships/hyperlink" Target="javascript:void(0)" TargetMode="External"/><Relationship Id="rId11" Type="http://schemas.openxmlformats.org/officeDocument/2006/relationships/hyperlink" Target="https://forum.homedistiller.ru/msg.php?id=14064757" TargetMode="External"/><Relationship Id="rId24" Type="http://schemas.openxmlformats.org/officeDocument/2006/relationships/hyperlink" Target="https://forum.homedistiller.ru/msg.php?id=14067550" TargetMode="External"/><Relationship Id="rId32" Type="http://schemas.openxmlformats.org/officeDocument/2006/relationships/hyperlink" Target="javascript:void(0)" TargetMode="External"/><Relationship Id="rId37" Type="http://schemas.openxmlformats.org/officeDocument/2006/relationships/hyperlink" Target="https://forum.homedistiller.ru/msg.php?id=14111958" TargetMode="External"/><Relationship Id="rId40" Type="http://schemas.openxmlformats.org/officeDocument/2006/relationships/hyperlink" Target="https://forum.homedistiller.ru/msg.php?id=14112705" TargetMode="External"/><Relationship Id="rId45" Type="http://schemas.openxmlformats.org/officeDocument/2006/relationships/hyperlink" Target="https://forum.homedistiller.ru/msg.php?id=14112989" TargetMode="External"/><Relationship Id="rId53" Type="http://schemas.openxmlformats.org/officeDocument/2006/relationships/hyperlink" Target="https://forum.homedistiller.ru/msg.php?id=14113276" TargetMode="External"/><Relationship Id="rId5" Type="http://schemas.openxmlformats.org/officeDocument/2006/relationships/hyperlink" Target="https://forum.homedistiller.ru/msg.php?id=14064165" TargetMode="External"/><Relationship Id="rId10" Type="http://schemas.openxmlformats.org/officeDocument/2006/relationships/hyperlink" Target="https://forum.homedistiller.ru/msg.php?id=14064760" TargetMode="External"/><Relationship Id="rId19" Type="http://schemas.openxmlformats.org/officeDocument/2006/relationships/hyperlink" Target="https://forum.homedistiller.ru/msg.php?id=14067021" TargetMode="External"/><Relationship Id="rId31" Type="http://schemas.openxmlformats.org/officeDocument/2006/relationships/hyperlink" Target="https://forum.homedistiller.ru/msg.php?id=14072082" TargetMode="External"/><Relationship Id="rId44" Type="http://schemas.openxmlformats.org/officeDocument/2006/relationships/hyperlink" Target="javascript:void(0)" TargetMode="External"/><Relationship Id="rId52" Type="http://schemas.openxmlformats.org/officeDocument/2006/relationships/hyperlink" Target="https://forum.homedistiller.ru/msg.php?id=14113280" TargetMode="External"/><Relationship Id="rId4" Type="http://schemas.openxmlformats.org/officeDocument/2006/relationships/hyperlink" Target="javascript:void(0)" TargetMode="Externa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Relationship Id="rId22" Type="http://schemas.openxmlformats.org/officeDocument/2006/relationships/hyperlink" Target="https://forum.homedistiller.ru/msg.php?id=14067420" TargetMode="External"/><Relationship Id="rId27" Type="http://schemas.openxmlformats.org/officeDocument/2006/relationships/hyperlink" Target="https://forum.homedistiller.ru/msg.php?id=14067490" TargetMode="External"/><Relationship Id="rId30" Type="http://schemas.openxmlformats.org/officeDocument/2006/relationships/hyperlink" Target="https://forum.homedistiller.ru/msg.php?id=14070469" TargetMode="External"/><Relationship Id="rId35" Type="http://schemas.openxmlformats.org/officeDocument/2006/relationships/hyperlink" Target="https://forum.homedistiller.ru/msg.php?id=14111799" TargetMode="External"/><Relationship Id="rId43" Type="http://schemas.openxmlformats.org/officeDocument/2006/relationships/hyperlink" Target="https://forum.homedistiller.ru/msg.php?id=14112805" TargetMode="External"/><Relationship Id="rId48" Type="http://schemas.openxmlformats.org/officeDocument/2006/relationships/hyperlink" Target="https://forum.homedistiller.ru/msg.php?id=14113120" TargetMode="External"/><Relationship Id="rId8" Type="http://schemas.openxmlformats.org/officeDocument/2006/relationships/image" Target="media/image1.gif"/><Relationship Id="rId51" Type="http://schemas.openxmlformats.org/officeDocument/2006/relationships/hyperlink" Target="javascript:void(0)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forum.homedistiller.ru/msg.php?id=14064757" TargetMode="External"/><Relationship Id="rId17" Type="http://schemas.openxmlformats.org/officeDocument/2006/relationships/hyperlink" Target="https://forum.homedistiller.ru/msg.php?id=14067022" TargetMode="External"/><Relationship Id="rId25" Type="http://schemas.openxmlformats.org/officeDocument/2006/relationships/hyperlink" Target="https://forum.homedistiller.ru/msg.php?id=14067490" TargetMode="External"/><Relationship Id="rId33" Type="http://schemas.openxmlformats.org/officeDocument/2006/relationships/hyperlink" Target="https://forum.homedistiller.ru/msg.php?id=14111761" TargetMode="External"/><Relationship Id="rId38" Type="http://schemas.openxmlformats.org/officeDocument/2006/relationships/hyperlink" Target="javascript:void(0)" TargetMode="External"/><Relationship Id="rId46" Type="http://schemas.openxmlformats.org/officeDocument/2006/relationships/hyperlink" Target="https://forum.homedistiller.ru/msg.php?id=14112912" TargetMode="External"/><Relationship Id="rId20" Type="http://schemas.openxmlformats.org/officeDocument/2006/relationships/hyperlink" Target="https://forum.homedistiller.ru/msg.php?id=14067014" TargetMode="External"/><Relationship Id="rId41" Type="http://schemas.openxmlformats.org/officeDocument/2006/relationships/hyperlink" Target="https://forum.homedistiller.ru/msg.php?id=14112701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15" Type="http://schemas.openxmlformats.org/officeDocument/2006/relationships/hyperlink" Target="https://forum.homedistiller.ru/msg.php?id=14066988" TargetMode="External"/><Relationship Id="rId23" Type="http://schemas.openxmlformats.org/officeDocument/2006/relationships/hyperlink" Target="javascript:void(0)" TargetMode="External"/><Relationship Id="rId28" Type="http://schemas.openxmlformats.org/officeDocument/2006/relationships/image" Target="media/image2.gif"/><Relationship Id="rId36" Type="http://schemas.openxmlformats.org/officeDocument/2006/relationships/hyperlink" Target="javascript:void(0)" TargetMode="External"/><Relationship Id="rId49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2671</Words>
  <Characters>15229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2025-03-26T08:52:00Z</dcterms:created>
  <dcterms:modified xsi:type="dcterms:W3CDTF">2025-03-26T09:51:00Z</dcterms:modified>
</cp:coreProperties>
</file>